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7E8D0" w14:textId="77777777" w:rsidR="009B118B" w:rsidRPr="009B118B" w:rsidRDefault="00F314C9" w:rsidP="009B118B">
      <w:pPr>
        <w:tabs>
          <w:tab w:val="left" w:pos="340"/>
        </w:tabs>
        <w:jc w:val="both"/>
        <w:rPr>
          <w:b/>
          <w:snapToGrid w:val="0"/>
          <w:lang w:eastAsia="en-US"/>
        </w:rPr>
      </w:pPr>
      <w:r>
        <w:rPr>
          <w:b/>
          <w:i/>
          <w:noProof/>
          <w:sz w:val="29"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70D33E" wp14:editId="12D315B9">
                <wp:simplePos x="0" y="0"/>
                <wp:positionH relativeFrom="page">
                  <wp:posOffset>612140</wp:posOffset>
                </wp:positionH>
                <wp:positionV relativeFrom="paragraph">
                  <wp:posOffset>-108585</wp:posOffset>
                </wp:positionV>
                <wp:extent cx="6407785" cy="94107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941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A631F" w14:textId="28C83A87" w:rsidR="00D94CFB" w:rsidRPr="000C297D" w:rsidRDefault="00D94CFB" w:rsidP="000C297D">
                            <w:pPr>
                              <w:pStyle w:val="1"/>
                              <w:ind w:firstLine="288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Glucose diffu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sivity</w:t>
                            </w:r>
                            <w:r>
                              <w:rPr>
                                <w:sz w:val="28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electrospun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polycaprolactone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(PCL) scaffolds for tissue engineering bioreactor</w:t>
                            </w:r>
                          </w:p>
                          <w:p w14:paraId="4D297547" w14:textId="4DDE63A1" w:rsidR="00D94CFB" w:rsidRDefault="00D94CFB" w:rsidP="007A6832">
                            <w:pPr>
                              <w:jc w:val="center"/>
                              <w:rPr>
                                <w:snapToGrid w:val="0"/>
                                <w:sz w:val="24"/>
                                <w:vertAlign w:val="superscript"/>
                                <w:lang w:eastAsia="en-US"/>
                              </w:rPr>
                            </w:pPr>
                            <w:r>
                              <w:rPr>
                                <w:snapToGrid w:val="0"/>
                                <w:sz w:val="24"/>
                                <w:lang w:eastAsia="en-US"/>
                              </w:rPr>
                              <w:t>S. Wang</w:t>
                            </w:r>
                            <w:r w:rsidRPr="00FB7D7E">
                              <w:rPr>
                                <w:snapToGrid w:val="0"/>
                                <w:sz w:val="24"/>
                                <w:vertAlign w:val="superscript"/>
                                <w:lang w:eastAsia="en-US"/>
                              </w:rPr>
                              <w:t>1</w:t>
                            </w:r>
                            <w:r>
                              <w:rPr>
                                <w:snapToGrid w:val="0"/>
                                <w:sz w:val="24"/>
                                <w:lang w:eastAsia="en-US"/>
                              </w:rPr>
                              <w:t>; H. Suhaimi</w:t>
                            </w:r>
                            <w:r w:rsidRPr="00FB7D7E">
                              <w:rPr>
                                <w:snapToGrid w:val="0"/>
                                <w:sz w:val="24"/>
                                <w:vertAlign w:val="superscript"/>
                                <w:lang w:eastAsia="en-US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napToGrid w:val="0"/>
                                <w:sz w:val="24"/>
                                <w:lang w:eastAsia="en-US"/>
                              </w:rPr>
                              <w:t xml:space="preserve">; </w:t>
                            </w:r>
                            <w:r>
                              <w:rPr>
                                <w:snapToGrid w:val="0"/>
                                <w:sz w:val="24"/>
                                <w:lang w:eastAsia="en-US"/>
                              </w:rPr>
                              <w:t>S. Georgiadou</w:t>
                            </w:r>
                            <w:r>
                              <w:rPr>
                                <w:snapToGrid w:val="0"/>
                                <w:sz w:val="24"/>
                                <w:vertAlign w:val="superscript"/>
                                <w:lang w:eastAsia="en-US"/>
                              </w:rPr>
                              <w:t>3</w:t>
                            </w:r>
                            <w:r>
                              <w:rPr>
                                <w:snapToGrid w:val="0"/>
                                <w:sz w:val="24"/>
                                <w:lang w:eastAsia="en-US"/>
                              </w:rPr>
                              <w:t xml:space="preserve"> and D. B. Das</w:t>
                            </w:r>
                            <w:r>
                              <w:rPr>
                                <w:snapToGrid w:val="0"/>
                                <w:sz w:val="24"/>
                                <w:vertAlign w:val="superscript"/>
                                <w:lang w:eastAsia="en-US"/>
                              </w:rPr>
                              <w:t>4</w:t>
                            </w:r>
                          </w:p>
                          <w:p w14:paraId="4A84F68A" w14:textId="77777777" w:rsidR="00D94CFB" w:rsidRPr="00FB7D7E" w:rsidRDefault="00D94CFB" w:rsidP="007A6832">
                            <w:pPr>
                              <w:jc w:val="center"/>
                              <w:rPr>
                                <w:snapToGrid w:val="0"/>
                                <w:lang w:eastAsia="en-US"/>
                              </w:rPr>
                            </w:pPr>
                            <w:r w:rsidRPr="00FB7D7E">
                              <w:rPr>
                                <w:snapToGrid w:val="0"/>
                                <w:lang w:eastAsia="en-US"/>
                              </w:rPr>
                              <w:t>Department of Chemical Engineering, Loughborough University, Loughborough, UK</w:t>
                            </w:r>
                          </w:p>
                          <w:p w14:paraId="69F2EC7D" w14:textId="30E43070" w:rsidR="00D94CFB" w:rsidRPr="00BD03A2" w:rsidRDefault="00D94CFB" w:rsidP="004817B4">
                            <w:pPr>
                              <w:jc w:val="center"/>
                              <w:rPr>
                                <w:snapToGrid w:val="0"/>
                                <w:lang w:eastAsia="en-US"/>
                              </w:rPr>
                            </w:pPr>
                            <w:r w:rsidRPr="00FB7D7E">
                              <w:rPr>
                                <w:snapToGrid w:val="0"/>
                                <w:lang w:eastAsia="en-US"/>
                              </w:rPr>
                              <w:t xml:space="preserve">Emails: </w:t>
                            </w:r>
                            <w:hyperlink r:id="rId9" w:history="1">
                              <w:r w:rsidRPr="003F22C1">
                                <w:rPr>
                                  <w:rStyle w:val="a8"/>
                                  <w:color w:val="auto"/>
                                  <w:vertAlign w:val="superscript"/>
                                </w:rPr>
                                <w:t>1</w:t>
                              </w:r>
                              <w:r w:rsidRPr="003F22C1">
                                <w:rPr>
                                  <w:rStyle w:val="a8"/>
                                  <w:color w:val="auto"/>
                                </w:rPr>
                                <w:t>S.Wang2@lboro.ac.uk</w:t>
                              </w:r>
                            </w:hyperlink>
                            <w:r w:rsidRPr="00FB7D7E">
                              <w:rPr>
                                <w:snapToGrid w:val="0"/>
                                <w:lang w:eastAsia="en-US"/>
                              </w:rPr>
                              <w:t xml:space="preserve">; </w:t>
                            </w:r>
                            <w:hyperlink r:id="rId10" w:history="1">
                              <w:r w:rsidRPr="00565E98">
                                <w:rPr>
                                  <w:rStyle w:val="a8"/>
                                  <w:color w:val="auto"/>
                                  <w:u w:val="none"/>
                                  <w:vertAlign w:val="superscript"/>
                                </w:rPr>
                                <w:t>2</w:t>
                              </w:r>
                              <w:r w:rsidRPr="00565E98">
                                <w:rPr>
                                  <w:rStyle w:val="a8"/>
                                  <w:color w:val="auto"/>
                                  <w:u w:val="none"/>
                                </w:rPr>
                                <w:t>H.Suhaimi@lboro.ac.uk</w:t>
                              </w:r>
                            </w:hyperlink>
                            <w:r w:rsidRPr="00FB7D7E">
                              <w:rPr>
                                <w:snapToGrid w:val="0"/>
                                <w:lang w:eastAsia="en-US"/>
                              </w:rPr>
                              <w:t xml:space="preserve">; </w:t>
                            </w:r>
                            <w:r>
                              <w:rPr>
                                <w:snapToGrid w:val="0"/>
                                <w:vertAlign w:val="superscript"/>
                                <w:lang w:eastAsia="en-US"/>
                              </w:rPr>
                              <w:t>3</w:t>
                            </w:r>
                            <w:r>
                              <w:rPr>
                                <w:snapToGrid w:val="0"/>
                                <w:lang w:eastAsia="en-US"/>
                              </w:rPr>
                              <w:t>S.Georgiadou@lboro.ac.uk;</w:t>
                            </w:r>
                            <w:r>
                              <w:rPr>
                                <w:snapToGrid w:val="0"/>
                                <w:vertAlign w:val="superscript"/>
                                <w:lang w:eastAsia="en-US"/>
                              </w:rPr>
                              <w:t xml:space="preserve"> 4</w:t>
                            </w:r>
                            <w:r w:rsidRPr="00FB7D7E">
                              <w:rPr>
                                <w:snapToGrid w:val="0"/>
                                <w:lang w:eastAsia="en-US"/>
                              </w:rPr>
                              <w:t>D.B.Das@lboro.ac.uk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.2pt;margin-top:-8.5pt;width:504.55pt;height:74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" stroked="f">
                <v:textbox>
                  <w:txbxContent>
                    <w:p w14:paraId="382A631F" w14:textId="28C83A87" w:rsidR="00BC67C3" w:rsidRPr="000C297D" w:rsidRDefault="00BC67C3" w:rsidP="000C297D">
                      <w:pPr>
                        <w:pStyle w:val="1"/>
                        <w:ind w:firstLine="288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Glucose diffu</w:t>
                      </w:r>
                      <w:r>
                        <w:rPr>
                          <w:rFonts w:hint="eastAsia"/>
                          <w:sz w:val="28"/>
                        </w:rPr>
                        <w:t>sivity</w:t>
                      </w:r>
                      <w:r>
                        <w:rPr>
                          <w:sz w:val="28"/>
                        </w:rPr>
                        <w:t xml:space="preserve"> of </w:t>
                      </w:r>
                      <w:proofErr w:type="spellStart"/>
                      <w:r>
                        <w:rPr>
                          <w:sz w:val="28"/>
                        </w:rPr>
                        <w:t>electrospun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</w:rPr>
                        <w:t>polycaprolactone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r w:rsidR="00B83814">
                        <w:rPr>
                          <w:sz w:val="28"/>
                        </w:rPr>
                        <w:t xml:space="preserve">(PCL) </w:t>
                      </w:r>
                      <w:r>
                        <w:rPr>
                          <w:sz w:val="28"/>
                        </w:rPr>
                        <w:t>scaffolds for tissue engineering bioreactor</w:t>
                      </w:r>
                    </w:p>
                    <w:p w14:paraId="4D297547" w14:textId="4DDE63A1" w:rsidR="00BC67C3" w:rsidRDefault="00BC67C3" w:rsidP="007A6832">
                      <w:pPr>
                        <w:jc w:val="center"/>
                        <w:rPr>
                          <w:snapToGrid w:val="0"/>
                          <w:sz w:val="24"/>
                          <w:vertAlign w:val="superscript"/>
                          <w:lang w:eastAsia="en-US"/>
                        </w:rPr>
                      </w:pPr>
                      <w:r>
                        <w:rPr>
                          <w:snapToGrid w:val="0"/>
                          <w:sz w:val="24"/>
                          <w:lang w:eastAsia="en-US"/>
                        </w:rPr>
                        <w:t>S. Wang</w:t>
                      </w:r>
                      <w:r w:rsidRPr="00FB7D7E">
                        <w:rPr>
                          <w:snapToGrid w:val="0"/>
                          <w:sz w:val="24"/>
                          <w:vertAlign w:val="superscript"/>
                          <w:lang w:eastAsia="en-US"/>
                        </w:rPr>
                        <w:t>1</w:t>
                      </w:r>
                      <w:r>
                        <w:rPr>
                          <w:snapToGrid w:val="0"/>
                          <w:sz w:val="24"/>
                          <w:lang w:eastAsia="en-US"/>
                        </w:rPr>
                        <w:t>; H. Suhaimi</w:t>
                      </w:r>
                      <w:r w:rsidRPr="00FB7D7E">
                        <w:rPr>
                          <w:snapToGrid w:val="0"/>
                          <w:sz w:val="24"/>
                          <w:vertAlign w:val="superscript"/>
                          <w:lang w:eastAsia="en-US"/>
                        </w:rPr>
                        <w:t>2</w:t>
                      </w:r>
                      <w:r>
                        <w:rPr>
                          <w:rFonts w:hint="eastAsia"/>
                          <w:snapToGrid w:val="0"/>
                          <w:sz w:val="24"/>
                          <w:lang w:eastAsia="en-US"/>
                        </w:rPr>
                        <w:t xml:space="preserve">; </w:t>
                      </w:r>
                      <w:r>
                        <w:rPr>
                          <w:snapToGrid w:val="0"/>
                          <w:sz w:val="24"/>
                          <w:lang w:eastAsia="en-US"/>
                        </w:rPr>
                        <w:t>S. Georgiadou</w:t>
                      </w:r>
                      <w:r>
                        <w:rPr>
                          <w:snapToGrid w:val="0"/>
                          <w:sz w:val="24"/>
                          <w:vertAlign w:val="superscript"/>
                          <w:lang w:eastAsia="en-US"/>
                        </w:rPr>
                        <w:t>3</w:t>
                      </w:r>
                      <w:r>
                        <w:rPr>
                          <w:snapToGrid w:val="0"/>
                          <w:sz w:val="24"/>
                          <w:lang w:eastAsia="en-US"/>
                        </w:rPr>
                        <w:t xml:space="preserve"> and D. B. Das</w:t>
                      </w:r>
                      <w:r>
                        <w:rPr>
                          <w:snapToGrid w:val="0"/>
                          <w:sz w:val="24"/>
                          <w:vertAlign w:val="superscript"/>
                          <w:lang w:eastAsia="en-US"/>
                        </w:rPr>
                        <w:t>4</w:t>
                      </w:r>
                    </w:p>
                    <w:p w14:paraId="4A84F68A" w14:textId="77777777" w:rsidR="00BC67C3" w:rsidRPr="00FB7D7E" w:rsidRDefault="00BC67C3" w:rsidP="007A6832">
                      <w:pPr>
                        <w:jc w:val="center"/>
                        <w:rPr>
                          <w:snapToGrid w:val="0"/>
                          <w:lang w:eastAsia="en-US"/>
                        </w:rPr>
                      </w:pPr>
                      <w:r w:rsidRPr="00FB7D7E">
                        <w:rPr>
                          <w:snapToGrid w:val="0"/>
                          <w:lang w:eastAsia="en-US"/>
                        </w:rPr>
                        <w:t>Department of Chemical Engineering, Loughborough University, Loughborough, UK</w:t>
                      </w:r>
                    </w:p>
                    <w:p w14:paraId="69F2EC7D" w14:textId="30E43070" w:rsidR="00BC67C3" w:rsidRPr="00BD03A2" w:rsidRDefault="00BC67C3" w:rsidP="004817B4">
                      <w:pPr>
                        <w:jc w:val="center"/>
                        <w:rPr>
                          <w:snapToGrid w:val="0"/>
                          <w:lang w:eastAsia="en-US"/>
                        </w:rPr>
                      </w:pPr>
                      <w:r w:rsidRPr="00FB7D7E">
                        <w:rPr>
                          <w:snapToGrid w:val="0"/>
                          <w:lang w:eastAsia="en-US"/>
                        </w:rPr>
                        <w:t xml:space="preserve">Emails: </w:t>
                      </w:r>
                      <w:hyperlink r:id="rId11" w:history="1">
                        <w:r w:rsidRPr="003F22C1">
                          <w:rPr>
                            <w:rStyle w:val="a8"/>
                            <w:color w:val="auto"/>
                            <w:vertAlign w:val="superscript"/>
                          </w:rPr>
                          <w:t>1</w:t>
                        </w:r>
                        <w:r w:rsidRPr="003F22C1">
                          <w:rPr>
                            <w:rStyle w:val="a8"/>
                            <w:color w:val="auto"/>
                          </w:rPr>
                          <w:t>S.Wang2@lboro.ac.uk</w:t>
                        </w:r>
                      </w:hyperlink>
                      <w:r w:rsidRPr="00FB7D7E">
                        <w:rPr>
                          <w:snapToGrid w:val="0"/>
                          <w:lang w:eastAsia="en-US"/>
                        </w:rPr>
                        <w:t xml:space="preserve">; </w:t>
                      </w:r>
                      <w:hyperlink r:id="rId12" w:history="1">
                        <w:r w:rsidRPr="00565E98">
                          <w:rPr>
                            <w:rStyle w:val="a8"/>
                            <w:color w:val="auto"/>
                            <w:u w:val="none"/>
                            <w:vertAlign w:val="superscript"/>
                          </w:rPr>
                          <w:t>2</w:t>
                        </w:r>
                        <w:r w:rsidRPr="00565E98">
                          <w:rPr>
                            <w:rStyle w:val="a8"/>
                            <w:color w:val="auto"/>
                            <w:u w:val="none"/>
                          </w:rPr>
                          <w:t>H.Suhaimi@lboro.ac.uk</w:t>
                        </w:r>
                      </w:hyperlink>
                      <w:r w:rsidRPr="00FB7D7E">
                        <w:rPr>
                          <w:snapToGrid w:val="0"/>
                          <w:lang w:eastAsia="en-US"/>
                        </w:rPr>
                        <w:t xml:space="preserve">; </w:t>
                      </w:r>
                      <w:r>
                        <w:rPr>
                          <w:snapToGrid w:val="0"/>
                          <w:vertAlign w:val="superscript"/>
                          <w:lang w:eastAsia="en-US"/>
                        </w:rPr>
                        <w:t>3</w:t>
                      </w:r>
                      <w:r>
                        <w:rPr>
                          <w:snapToGrid w:val="0"/>
                          <w:lang w:eastAsia="en-US"/>
                        </w:rPr>
                        <w:t>S.Georgiadou@lboro.ac.uk;</w:t>
                      </w:r>
                      <w:r>
                        <w:rPr>
                          <w:snapToGrid w:val="0"/>
                          <w:vertAlign w:val="superscript"/>
                          <w:lang w:eastAsia="en-US"/>
                        </w:rPr>
                        <w:t xml:space="preserve"> 4</w:t>
                      </w:r>
                      <w:r w:rsidRPr="00FB7D7E">
                        <w:rPr>
                          <w:snapToGrid w:val="0"/>
                          <w:lang w:eastAsia="en-US"/>
                        </w:rPr>
                        <w:t>D.B.Das@lboro.ac.uk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9B118B" w:rsidRPr="009B118B">
        <w:rPr>
          <w:b/>
          <w:snapToGrid w:val="0"/>
          <w:lang w:val="en-GB" w:eastAsia="en-US"/>
        </w:rPr>
        <w:t>A</w:t>
      </w:r>
      <w:r w:rsidR="009B118B" w:rsidRPr="009B118B">
        <w:rPr>
          <w:b/>
          <w:snapToGrid w:val="0"/>
          <w:lang w:eastAsia="en-US"/>
        </w:rPr>
        <w:t>BSTRACT</w:t>
      </w:r>
    </w:p>
    <w:p w14:paraId="482B38F2" w14:textId="5E965841" w:rsidR="009B118B" w:rsidRDefault="000468DE" w:rsidP="00081628">
      <w:pPr>
        <w:autoSpaceDE w:val="0"/>
        <w:autoSpaceDN w:val="0"/>
        <w:adjustRightInd w:val="0"/>
        <w:ind w:right="-86"/>
        <w:jc w:val="both"/>
        <w:rPr>
          <w:snapToGrid w:val="0"/>
          <w:lang w:val="en-GB" w:eastAsia="en-US"/>
        </w:rPr>
      </w:pPr>
      <w:r>
        <w:rPr>
          <w:snapToGrid w:val="0"/>
          <w:lang w:eastAsia="en-US"/>
        </w:rPr>
        <w:t>T</w:t>
      </w:r>
      <w:r w:rsidR="006A05C5">
        <w:rPr>
          <w:snapToGrid w:val="0"/>
          <w:lang w:eastAsia="en-US"/>
        </w:rPr>
        <w:t>he effect</w:t>
      </w:r>
      <w:r w:rsidR="00565E98">
        <w:rPr>
          <w:snapToGrid w:val="0"/>
          <w:lang w:eastAsia="en-US"/>
        </w:rPr>
        <w:t xml:space="preserve">s </w:t>
      </w:r>
      <w:r w:rsidR="006A05C5">
        <w:rPr>
          <w:snapToGrid w:val="0"/>
          <w:lang w:eastAsia="en-US"/>
        </w:rPr>
        <w:t xml:space="preserve">of </w:t>
      </w:r>
      <w:proofErr w:type="spellStart"/>
      <w:r>
        <w:rPr>
          <w:snapToGrid w:val="0"/>
          <w:lang w:val="en-GB" w:eastAsia="en-US"/>
        </w:rPr>
        <w:t>electrospinning</w:t>
      </w:r>
      <w:proofErr w:type="spellEnd"/>
      <w:r>
        <w:rPr>
          <w:snapToGrid w:val="0"/>
          <w:lang w:val="en-GB" w:eastAsia="en-US"/>
        </w:rPr>
        <w:t xml:space="preserve"> </w:t>
      </w:r>
      <w:r w:rsidR="00F314C9">
        <w:rPr>
          <w:snapToGrid w:val="0"/>
          <w:lang w:val="en-GB" w:eastAsia="en-US"/>
        </w:rPr>
        <w:t>duration</w:t>
      </w:r>
      <w:r w:rsidR="000C297D">
        <w:rPr>
          <w:snapToGrid w:val="0"/>
          <w:lang w:val="en-GB" w:eastAsia="en-US"/>
        </w:rPr>
        <w:t xml:space="preserve">, </w:t>
      </w:r>
      <w:r w:rsidR="003F22C1">
        <w:rPr>
          <w:snapToGrid w:val="0"/>
          <w:lang w:val="en-GB" w:eastAsia="en-US"/>
        </w:rPr>
        <w:t xml:space="preserve">polymer </w:t>
      </w:r>
      <w:r w:rsidR="000C297D">
        <w:rPr>
          <w:snapToGrid w:val="0"/>
          <w:lang w:val="en-GB" w:eastAsia="en-US"/>
        </w:rPr>
        <w:t>flow rate</w:t>
      </w:r>
      <w:r w:rsidR="00F314C9">
        <w:rPr>
          <w:snapToGrid w:val="0"/>
          <w:lang w:val="en-GB" w:eastAsia="en-US"/>
        </w:rPr>
        <w:t xml:space="preserve"> and viscosity </w:t>
      </w:r>
      <w:r w:rsidR="006A05C5">
        <w:rPr>
          <w:snapToGrid w:val="0"/>
          <w:lang w:val="en-GB" w:eastAsia="en-US"/>
        </w:rPr>
        <w:t>on</w:t>
      </w:r>
      <w:r w:rsidR="00F314C9">
        <w:rPr>
          <w:snapToGrid w:val="0"/>
          <w:lang w:val="en-GB" w:eastAsia="en-US"/>
        </w:rPr>
        <w:t xml:space="preserve"> </w:t>
      </w:r>
      <w:r w:rsidR="00565E98">
        <w:rPr>
          <w:rFonts w:hint="eastAsia"/>
          <w:snapToGrid w:val="0"/>
          <w:lang w:val="en-GB" w:eastAsia="en-US"/>
        </w:rPr>
        <w:t>pore</w:t>
      </w:r>
      <w:r w:rsidR="00565E98">
        <w:rPr>
          <w:snapToGrid w:val="0"/>
          <w:lang w:eastAsia="en-US"/>
        </w:rPr>
        <w:t xml:space="preserve"> morphology</w:t>
      </w:r>
      <w:r w:rsidR="00F314C9">
        <w:rPr>
          <w:snapToGrid w:val="0"/>
          <w:lang w:val="en-GB" w:eastAsia="en-US"/>
        </w:rPr>
        <w:t xml:space="preserve"> of</w:t>
      </w:r>
      <w:r w:rsidR="00A46CD1" w:rsidRPr="00A46CD1">
        <w:rPr>
          <w:snapToGrid w:val="0"/>
          <w:lang w:val="en-GB" w:eastAsia="en-US"/>
        </w:rPr>
        <w:t xml:space="preserve"> </w:t>
      </w:r>
      <w:proofErr w:type="spellStart"/>
      <w:r w:rsidR="00A46CD1" w:rsidRPr="00A46CD1">
        <w:rPr>
          <w:snapToGrid w:val="0"/>
          <w:lang w:val="en-GB" w:eastAsia="en-US"/>
        </w:rPr>
        <w:t>polycaprolactone</w:t>
      </w:r>
      <w:proofErr w:type="spellEnd"/>
      <w:r w:rsidR="00A46CD1" w:rsidRPr="00A46CD1">
        <w:rPr>
          <w:snapToGrid w:val="0"/>
          <w:lang w:val="en-GB" w:eastAsia="en-US"/>
        </w:rPr>
        <w:t xml:space="preserve"> </w:t>
      </w:r>
      <w:r w:rsidR="00A46CD1">
        <w:rPr>
          <w:snapToGrid w:val="0"/>
          <w:lang w:val="en-GB" w:eastAsia="en-US"/>
        </w:rPr>
        <w:t xml:space="preserve">(PCL) </w:t>
      </w:r>
      <w:r w:rsidR="00257D4C" w:rsidRPr="00A46CD1">
        <w:rPr>
          <w:snapToGrid w:val="0"/>
          <w:lang w:val="en-GB" w:eastAsia="en-US"/>
        </w:rPr>
        <w:t>scaffolds</w:t>
      </w:r>
      <w:r w:rsidR="00565E98">
        <w:rPr>
          <w:snapToGrid w:val="0"/>
          <w:lang w:val="en-GB" w:eastAsia="en-US"/>
        </w:rPr>
        <w:t xml:space="preserve"> </w:t>
      </w:r>
      <w:r w:rsidR="006A05C5">
        <w:rPr>
          <w:snapToGrid w:val="0"/>
          <w:lang w:val="en-GB" w:eastAsia="en-US"/>
        </w:rPr>
        <w:t xml:space="preserve">are </w:t>
      </w:r>
      <w:r w:rsidR="00A46CD1">
        <w:rPr>
          <w:snapToGrid w:val="0"/>
          <w:lang w:val="en-GB" w:eastAsia="en-US"/>
        </w:rPr>
        <w:t>investigated</w:t>
      </w:r>
      <w:r w:rsidR="00F314C9">
        <w:rPr>
          <w:snapToGrid w:val="0"/>
          <w:lang w:val="en-GB" w:eastAsia="en-US"/>
        </w:rPr>
        <w:t xml:space="preserve">. </w:t>
      </w:r>
      <w:r w:rsidR="00963CC2">
        <w:rPr>
          <w:snapToGrid w:val="0"/>
          <w:lang w:val="en-GB" w:eastAsia="en-US"/>
        </w:rPr>
        <w:t>The glucose diffusivities</w:t>
      </w:r>
      <w:r w:rsidR="00535B1E">
        <w:rPr>
          <w:snapToGrid w:val="0"/>
          <w:lang w:val="en-GB" w:eastAsia="en-US"/>
        </w:rPr>
        <w:t xml:space="preserve"> of both commercial and </w:t>
      </w:r>
      <w:r w:rsidR="003F22C1">
        <w:rPr>
          <w:snapToGrid w:val="0"/>
          <w:lang w:val="en-GB" w:eastAsia="en-US"/>
        </w:rPr>
        <w:t xml:space="preserve">in-house </w:t>
      </w:r>
      <w:r w:rsidR="00535B1E">
        <w:rPr>
          <w:snapToGrid w:val="0"/>
          <w:lang w:val="en-GB" w:eastAsia="en-US"/>
        </w:rPr>
        <w:t>fabricated scaffolds imbibed</w:t>
      </w:r>
      <w:r w:rsidR="00963CC2">
        <w:rPr>
          <w:snapToGrid w:val="0"/>
          <w:lang w:val="en-GB" w:eastAsia="en-US"/>
        </w:rPr>
        <w:t xml:space="preserve"> in cell culture medium (CCM) with</w:t>
      </w:r>
      <w:r w:rsidR="00535B1E">
        <w:rPr>
          <w:snapToGrid w:val="0"/>
          <w:lang w:val="en-GB" w:eastAsia="en-US"/>
        </w:rPr>
        <w:t xml:space="preserve"> and</w:t>
      </w:r>
      <w:r w:rsidR="00963CC2">
        <w:rPr>
          <w:snapToGrid w:val="0"/>
          <w:lang w:val="en-GB" w:eastAsia="en-US"/>
        </w:rPr>
        <w:t xml:space="preserve"> without</w:t>
      </w:r>
      <w:r w:rsidR="00535B1E">
        <w:rPr>
          <w:snapToGrid w:val="0"/>
          <w:lang w:val="en-GB" w:eastAsia="en-US"/>
        </w:rPr>
        <w:t xml:space="preserve"> the presence of</w:t>
      </w:r>
      <w:r w:rsidR="00963CC2">
        <w:rPr>
          <w:snapToGrid w:val="0"/>
          <w:lang w:val="en-GB" w:eastAsia="en-US"/>
        </w:rPr>
        <w:t xml:space="preserve"> cells are</w:t>
      </w:r>
      <w:r w:rsidR="00BF2078">
        <w:rPr>
          <w:snapToGrid w:val="0"/>
          <w:lang w:val="en-GB" w:eastAsia="en-US"/>
        </w:rPr>
        <w:t xml:space="preserve"> </w:t>
      </w:r>
      <w:r w:rsidR="00081628">
        <w:rPr>
          <w:snapToGrid w:val="0"/>
          <w:lang w:val="en-GB" w:eastAsia="en-US"/>
        </w:rPr>
        <w:t xml:space="preserve">then </w:t>
      </w:r>
      <w:r w:rsidR="00963CC2">
        <w:rPr>
          <w:snapToGrid w:val="0"/>
          <w:lang w:val="en-GB" w:eastAsia="en-US"/>
        </w:rPr>
        <w:t xml:space="preserve">measured. </w:t>
      </w:r>
      <w:r w:rsidR="009B118B">
        <w:rPr>
          <w:snapToGrid w:val="0"/>
          <w:lang w:val="en-GB" w:eastAsia="en-US"/>
        </w:rPr>
        <w:t xml:space="preserve">It is </w:t>
      </w:r>
      <w:r w:rsidR="00F314C9">
        <w:rPr>
          <w:snapToGrid w:val="0"/>
          <w:lang w:val="en-GB" w:eastAsia="en-US"/>
        </w:rPr>
        <w:t>observed</w:t>
      </w:r>
      <w:r w:rsidR="009B118B">
        <w:rPr>
          <w:snapToGrid w:val="0"/>
          <w:lang w:val="en-GB" w:eastAsia="en-US"/>
        </w:rPr>
        <w:t xml:space="preserve"> that</w:t>
      </w:r>
      <w:r w:rsidR="00535B1E">
        <w:rPr>
          <w:snapToGrid w:val="0"/>
          <w:lang w:val="en-GB" w:eastAsia="en-US"/>
        </w:rPr>
        <w:t xml:space="preserve"> the</w:t>
      </w:r>
      <w:r w:rsidR="009B118B">
        <w:rPr>
          <w:snapToGrid w:val="0"/>
          <w:lang w:val="en-GB" w:eastAsia="en-US"/>
        </w:rPr>
        <w:t xml:space="preserve"> electrospinning process is rep</w:t>
      </w:r>
      <w:r w:rsidR="00535B1E">
        <w:rPr>
          <w:snapToGrid w:val="0"/>
          <w:lang w:val="en-GB" w:eastAsia="en-US"/>
        </w:rPr>
        <w:t>roducible</w:t>
      </w:r>
      <w:r w:rsidR="009B118B">
        <w:rPr>
          <w:snapToGrid w:val="0"/>
          <w:lang w:val="en-GB" w:eastAsia="en-US"/>
        </w:rPr>
        <w:t xml:space="preserve"> and </w:t>
      </w:r>
      <w:proofErr w:type="spellStart"/>
      <w:r w:rsidR="009B118B">
        <w:rPr>
          <w:snapToGrid w:val="0"/>
          <w:lang w:val="en-GB" w:eastAsia="en-US"/>
        </w:rPr>
        <w:t>fiber-fiber</w:t>
      </w:r>
      <w:proofErr w:type="spellEnd"/>
      <w:r w:rsidR="009B118B">
        <w:rPr>
          <w:snapToGrid w:val="0"/>
          <w:lang w:val="en-GB" w:eastAsia="en-US"/>
        </w:rPr>
        <w:t xml:space="preserve"> space and </w:t>
      </w:r>
      <w:proofErr w:type="spellStart"/>
      <w:r w:rsidR="009B118B">
        <w:rPr>
          <w:snapToGrid w:val="0"/>
          <w:lang w:val="en-GB" w:eastAsia="en-US"/>
        </w:rPr>
        <w:t>fiber</w:t>
      </w:r>
      <w:proofErr w:type="spellEnd"/>
      <w:r w:rsidR="009B118B">
        <w:rPr>
          <w:snapToGrid w:val="0"/>
          <w:lang w:val="en-GB" w:eastAsia="en-US"/>
        </w:rPr>
        <w:t xml:space="preserve"> diameter are both increased with higher </w:t>
      </w:r>
      <w:r w:rsidR="003F22C1">
        <w:rPr>
          <w:snapToGrid w:val="0"/>
          <w:lang w:val="en-GB" w:eastAsia="en-US"/>
        </w:rPr>
        <w:t xml:space="preserve">PCL </w:t>
      </w:r>
      <w:r w:rsidR="009B118B">
        <w:rPr>
          <w:snapToGrid w:val="0"/>
          <w:lang w:val="en-GB" w:eastAsia="en-US"/>
        </w:rPr>
        <w:t>flow rate.</w:t>
      </w:r>
      <w:r w:rsidR="003F22C1">
        <w:rPr>
          <w:snapToGrid w:val="0"/>
          <w:lang w:val="en-GB" w:eastAsia="en-US"/>
        </w:rPr>
        <w:t xml:space="preserve"> </w:t>
      </w:r>
      <w:r w:rsidR="00565E98">
        <w:rPr>
          <w:snapToGrid w:val="0"/>
          <w:lang w:val="en-GB" w:eastAsia="en-US"/>
        </w:rPr>
        <w:t xml:space="preserve">Furthermore, </w:t>
      </w:r>
      <w:r w:rsidR="00081628">
        <w:rPr>
          <w:snapToGrid w:val="0"/>
          <w:lang w:val="en-GB" w:eastAsia="en-US"/>
        </w:rPr>
        <w:t>g</w:t>
      </w:r>
      <w:r w:rsidR="00565E98">
        <w:rPr>
          <w:snapToGrid w:val="0"/>
          <w:lang w:val="en-GB" w:eastAsia="en-US"/>
        </w:rPr>
        <w:t xml:space="preserve">lucose diffusivity is reduced </w:t>
      </w:r>
      <w:r w:rsidR="00081628">
        <w:rPr>
          <w:snapToGrid w:val="0"/>
          <w:lang w:val="en-GB" w:eastAsia="en-US"/>
        </w:rPr>
        <w:t xml:space="preserve">in </w:t>
      </w:r>
      <w:r w:rsidR="00565E98">
        <w:rPr>
          <w:snapToGrid w:val="0"/>
          <w:lang w:val="en-GB" w:eastAsia="en-US"/>
        </w:rPr>
        <w:t>the presence of cells.</w:t>
      </w:r>
    </w:p>
    <w:p w14:paraId="46F51BD8" w14:textId="77777777" w:rsidR="005D4771" w:rsidRDefault="005D4771" w:rsidP="009B118B">
      <w:pPr>
        <w:tabs>
          <w:tab w:val="left" w:pos="340"/>
        </w:tabs>
        <w:jc w:val="both"/>
        <w:rPr>
          <w:ins w:id="0" w:author="帅 王" w:date="2015-05-02T19:56:00Z"/>
          <w:b/>
          <w:bCs/>
          <w:caps/>
          <w:snapToGrid w:val="0"/>
          <w:lang w:val="en-GB" w:eastAsia="en-US"/>
        </w:rPr>
      </w:pPr>
    </w:p>
    <w:p w14:paraId="3D347D65" w14:textId="77777777" w:rsidR="00851BDF" w:rsidRPr="00BD03A2" w:rsidRDefault="00851BDF" w:rsidP="009B118B">
      <w:pPr>
        <w:tabs>
          <w:tab w:val="left" w:pos="340"/>
        </w:tabs>
        <w:jc w:val="both"/>
        <w:rPr>
          <w:i/>
          <w:snapToGrid w:val="0"/>
          <w:sz w:val="18"/>
          <w:lang w:val="en-GB"/>
        </w:rPr>
      </w:pPr>
      <w:r w:rsidRPr="0088015D">
        <w:rPr>
          <w:b/>
          <w:bCs/>
          <w:caps/>
          <w:snapToGrid w:val="0"/>
          <w:lang w:val="en-GB" w:eastAsia="en-US"/>
        </w:rPr>
        <w:t>INTRODUCTION</w:t>
      </w:r>
    </w:p>
    <w:p w14:paraId="443A0BCE" w14:textId="52C70029" w:rsidR="005D4771" w:rsidRPr="005D4771" w:rsidRDefault="00B47B4E" w:rsidP="005D4771">
      <w:pPr>
        <w:tabs>
          <w:tab w:val="left" w:pos="340"/>
        </w:tabs>
        <w:jc w:val="both"/>
        <w:rPr>
          <w:ins w:id="1" w:author="帅 王" w:date="2015-05-02T19:56:00Z"/>
          <w:snapToGrid w:val="0"/>
          <w:lang w:eastAsia="en-US"/>
        </w:rPr>
      </w:pPr>
      <w:r>
        <w:rPr>
          <w:snapToGrid w:val="0"/>
          <w:lang w:val="en-GB" w:eastAsia="en-US"/>
        </w:rPr>
        <w:t xml:space="preserve">Electrospinning is </w:t>
      </w:r>
      <w:r w:rsidR="0077249B">
        <w:rPr>
          <w:snapToGrid w:val="0"/>
          <w:lang w:val="en-GB" w:eastAsia="en-US"/>
        </w:rPr>
        <w:t xml:space="preserve">an </w:t>
      </w:r>
      <w:r>
        <w:rPr>
          <w:snapToGrid w:val="0"/>
          <w:lang w:val="en-GB" w:eastAsia="en-US"/>
        </w:rPr>
        <w:t xml:space="preserve">efficient way to </w:t>
      </w:r>
      <w:r w:rsidR="00CE2898">
        <w:rPr>
          <w:snapToGrid w:val="0"/>
          <w:lang w:val="en-GB" w:eastAsia="en-US"/>
        </w:rPr>
        <w:t>fabricate</w:t>
      </w:r>
      <w:r>
        <w:rPr>
          <w:snapToGrid w:val="0"/>
          <w:lang w:val="en-GB" w:eastAsia="en-US"/>
        </w:rPr>
        <w:t xml:space="preserve"> </w:t>
      </w:r>
      <w:r w:rsidR="00417B34">
        <w:rPr>
          <w:snapToGrid w:val="0"/>
          <w:lang w:val="en-GB" w:eastAsia="en-US"/>
        </w:rPr>
        <w:t xml:space="preserve">scaffolds for tissue engineering purposes. </w:t>
      </w:r>
      <w:r w:rsidR="00BF2078">
        <w:rPr>
          <w:snapToGrid w:val="0"/>
          <w:lang w:val="en-GB" w:eastAsia="en-US"/>
        </w:rPr>
        <w:t xml:space="preserve">Cell seeding optimization in </w:t>
      </w:r>
      <w:r w:rsidR="00963CC2">
        <w:rPr>
          <w:snapToGrid w:val="0"/>
          <w:lang w:val="en-GB" w:eastAsia="en-US"/>
        </w:rPr>
        <w:t>polymer scaffolds is also essential</w:t>
      </w:r>
      <w:r w:rsidR="00CE2898">
        <w:rPr>
          <w:snapToGrid w:val="0"/>
          <w:lang w:val="en-GB" w:eastAsia="en-US"/>
        </w:rPr>
        <w:t xml:space="preserve"> for</w:t>
      </w:r>
      <w:r w:rsidR="00963CC2">
        <w:rPr>
          <w:snapToGrid w:val="0"/>
          <w:lang w:val="en-GB" w:eastAsia="en-US"/>
        </w:rPr>
        <w:t xml:space="preserve"> </w:t>
      </w:r>
      <w:r w:rsidR="00963CC2" w:rsidRPr="00D16104">
        <w:rPr>
          <w:i/>
          <w:snapToGrid w:val="0"/>
          <w:lang w:val="en-GB" w:eastAsia="en-US"/>
        </w:rPr>
        <w:t>in vitro</w:t>
      </w:r>
      <w:r w:rsidR="00963CC2">
        <w:rPr>
          <w:snapToGrid w:val="0"/>
          <w:lang w:val="en-GB" w:eastAsia="en-US"/>
        </w:rPr>
        <w:t xml:space="preserve"> cultivation of functional tissue constructs.</w:t>
      </w:r>
      <w:r w:rsidR="00BF2078">
        <w:rPr>
          <w:snapToGrid w:val="0"/>
          <w:lang w:val="en-GB" w:eastAsia="en-US"/>
        </w:rPr>
        <w:t xml:space="preserve"> The </w:t>
      </w:r>
      <w:r w:rsidR="003F22C1">
        <w:rPr>
          <w:snapToGrid w:val="0"/>
          <w:lang w:val="en-GB" w:eastAsia="en-US"/>
        </w:rPr>
        <w:t xml:space="preserve">role </w:t>
      </w:r>
      <w:r w:rsidR="00BF2078">
        <w:rPr>
          <w:snapToGrid w:val="0"/>
          <w:lang w:val="en-GB" w:eastAsia="en-US"/>
        </w:rPr>
        <w:t xml:space="preserve">of </w:t>
      </w:r>
      <w:r w:rsidR="003F22C1">
        <w:rPr>
          <w:snapToGrid w:val="0"/>
          <w:lang w:val="en-GB" w:eastAsia="en-US"/>
        </w:rPr>
        <w:t xml:space="preserve">polymer (PCL) </w:t>
      </w:r>
      <w:r w:rsidR="00BF2078">
        <w:rPr>
          <w:snapToGrid w:val="0"/>
          <w:lang w:val="en-GB" w:eastAsia="en-US"/>
        </w:rPr>
        <w:t xml:space="preserve">flow rate, experimental duration and viscosity on the production of </w:t>
      </w:r>
      <w:r w:rsidR="003F22C1">
        <w:rPr>
          <w:snapToGrid w:val="0"/>
          <w:lang w:val="en-GB" w:eastAsia="en-US"/>
        </w:rPr>
        <w:t xml:space="preserve">different pore morphology of </w:t>
      </w:r>
      <w:proofErr w:type="spellStart"/>
      <w:r w:rsidR="00BF2078">
        <w:rPr>
          <w:snapToGrid w:val="0"/>
          <w:lang w:val="en-GB" w:eastAsia="en-US"/>
        </w:rPr>
        <w:t>electrospun</w:t>
      </w:r>
      <w:proofErr w:type="spellEnd"/>
      <w:r w:rsidR="00BF2078">
        <w:rPr>
          <w:snapToGrid w:val="0"/>
          <w:lang w:val="en-GB" w:eastAsia="en-US"/>
        </w:rPr>
        <w:t xml:space="preserve"> scaffolds</w:t>
      </w:r>
      <w:r w:rsidR="00D16104">
        <w:rPr>
          <w:snapToGrid w:val="0"/>
          <w:lang w:val="en-GB" w:eastAsia="en-US"/>
        </w:rPr>
        <w:t xml:space="preserve"> are</w:t>
      </w:r>
      <w:r w:rsidR="00BF2078">
        <w:rPr>
          <w:snapToGrid w:val="0"/>
          <w:lang w:val="en-GB" w:eastAsia="en-US"/>
        </w:rPr>
        <w:t xml:space="preserve"> investigated. </w:t>
      </w:r>
      <w:r w:rsidR="008A4FF2">
        <w:rPr>
          <w:snapToGrid w:val="0"/>
          <w:lang w:val="en-GB" w:eastAsia="en-US"/>
        </w:rPr>
        <w:t xml:space="preserve">Importantly, </w:t>
      </w:r>
      <w:r w:rsidR="00BF2078">
        <w:rPr>
          <w:snapToGrid w:val="0"/>
          <w:lang w:val="en-GB" w:eastAsia="en-US"/>
        </w:rPr>
        <w:t>the glucose diffusivities in the</w:t>
      </w:r>
      <w:r w:rsidR="008A4FF2">
        <w:rPr>
          <w:snapToGrid w:val="0"/>
          <w:lang w:val="en-GB" w:eastAsia="en-US"/>
        </w:rPr>
        <w:t>se</w:t>
      </w:r>
      <w:r w:rsidR="00BF2078">
        <w:rPr>
          <w:snapToGrid w:val="0"/>
          <w:lang w:val="en-GB" w:eastAsia="en-US"/>
        </w:rPr>
        <w:t xml:space="preserve"> scaffolds are determined</w:t>
      </w:r>
      <w:r w:rsidR="008A4FF2">
        <w:rPr>
          <w:snapToGrid w:val="0"/>
          <w:lang w:val="en-GB" w:eastAsia="en-US"/>
        </w:rPr>
        <w:t xml:space="preserve"> with a view to relate the scaffold morphology to glucose diffusivity</w:t>
      </w:r>
      <w:r w:rsidR="00BF2078">
        <w:rPr>
          <w:snapToGrid w:val="0"/>
          <w:lang w:val="en-GB" w:eastAsia="en-US"/>
        </w:rPr>
        <w:t>.</w:t>
      </w:r>
      <w:r w:rsidR="00D16104">
        <w:rPr>
          <w:snapToGrid w:val="0"/>
          <w:lang w:val="en-GB" w:eastAsia="en-US"/>
        </w:rPr>
        <w:t xml:space="preserve"> The results of this work will </w:t>
      </w:r>
      <w:r w:rsidR="00D16104" w:rsidRPr="00A650A2">
        <w:rPr>
          <w:snapToGrid w:val="0"/>
          <w:lang w:eastAsia="en-US"/>
        </w:rPr>
        <w:t>provide improv</w:t>
      </w:r>
      <w:r w:rsidR="00D16104">
        <w:rPr>
          <w:snapToGrid w:val="0"/>
          <w:lang w:eastAsia="en-US"/>
        </w:rPr>
        <w:t>ed tool for designing and model</w:t>
      </w:r>
      <w:r w:rsidR="00D16104" w:rsidRPr="00A650A2">
        <w:rPr>
          <w:snapToGrid w:val="0"/>
          <w:lang w:eastAsia="en-US"/>
        </w:rPr>
        <w:t>ing nutrient transport in tissue engineering bioreactors</w:t>
      </w:r>
      <w:r w:rsidR="00D16104">
        <w:rPr>
          <w:snapToGrid w:val="0"/>
          <w:lang w:eastAsia="en-US"/>
        </w:rPr>
        <w:t xml:space="preserve"> with </w:t>
      </w:r>
      <w:proofErr w:type="spellStart"/>
      <w:r w:rsidR="00D16104">
        <w:rPr>
          <w:snapToGrid w:val="0"/>
          <w:lang w:eastAsia="en-US"/>
        </w:rPr>
        <w:t>electrospun</w:t>
      </w:r>
      <w:proofErr w:type="spellEnd"/>
      <w:r w:rsidR="00D16104">
        <w:rPr>
          <w:snapToGrid w:val="0"/>
          <w:lang w:eastAsia="en-US"/>
        </w:rPr>
        <w:t xml:space="preserve"> scaffolds</w:t>
      </w:r>
      <w:r w:rsidR="00D16104" w:rsidRPr="00A650A2">
        <w:rPr>
          <w:snapToGrid w:val="0"/>
          <w:lang w:eastAsia="en-US"/>
        </w:rPr>
        <w:t xml:space="preserve">. </w:t>
      </w:r>
    </w:p>
    <w:p w14:paraId="2F01AF42" w14:textId="77777777" w:rsidR="00851BDF" w:rsidRPr="00A974F0" w:rsidRDefault="00851BDF" w:rsidP="00B06D18">
      <w:pPr>
        <w:pStyle w:val="3"/>
        <w:tabs>
          <w:tab w:val="left" w:pos="340"/>
        </w:tabs>
        <w:spacing w:line="240" w:lineRule="auto"/>
        <w:rPr>
          <w:b/>
          <w:bCs/>
          <w:i w:val="0"/>
          <w:sz w:val="20"/>
          <w:lang w:val="en-GB"/>
        </w:rPr>
      </w:pPr>
      <w:r w:rsidRPr="0088015D">
        <w:rPr>
          <w:b/>
          <w:bCs/>
          <w:i w:val="0"/>
          <w:caps/>
          <w:sz w:val="20"/>
          <w:lang w:val="en-GB"/>
        </w:rPr>
        <w:t>Materials and Methods</w:t>
      </w:r>
    </w:p>
    <w:p w14:paraId="70FC55ED" w14:textId="78EE2EEA" w:rsidR="00274A99" w:rsidRDefault="00851BDF" w:rsidP="003F22C1">
      <w:pPr>
        <w:autoSpaceDE w:val="0"/>
        <w:autoSpaceDN w:val="0"/>
        <w:adjustRightInd w:val="0"/>
        <w:jc w:val="both"/>
        <w:rPr>
          <w:snapToGrid w:val="0"/>
          <w:lang w:val="en-GB" w:eastAsia="en-US"/>
        </w:rPr>
      </w:pPr>
      <w:r w:rsidRPr="0088015D">
        <w:rPr>
          <w:snapToGrid w:val="0"/>
          <w:lang w:val="en-GB" w:eastAsia="en-US"/>
        </w:rPr>
        <w:tab/>
        <w:t>1)</w:t>
      </w:r>
      <w:r w:rsidRPr="0088015D">
        <w:rPr>
          <w:snapToGrid w:val="0"/>
          <w:lang w:val="en-GB" w:eastAsia="en-US"/>
        </w:rPr>
        <w:tab/>
      </w:r>
      <w:r w:rsidR="00BD03A2">
        <w:rPr>
          <w:rFonts w:hint="eastAsia"/>
          <w:i/>
          <w:snapToGrid w:val="0"/>
          <w:lang w:val="en-GB" w:eastAsia="en-US"/>
        </w:rPr>
        <w:t>Materials</w:t>
      </w:r>
      <w:r w:rsidRPr="0088015D">
        <w:rPr>
          <w:snapToGrid w:val="0"/>
          <w:lang w:val="en-GB" w:eastAsia="en-US"/>
        </w:rPr>
        <w:t xml:space="preserve">: </w:t>
      </w:r>
      <w:proofErr w:type="spellStart"/>
      <w:r w:rsidR="00BD03A2">
        <w:rPr>
          <w:snapToGrid w:val="0"/>
          <w:lang w:val="en-GB" w:eastAsia="en-US"/>
        </w:rPr>
        <w:t>Polycaprolactone</w:t>
      </w:r>
      <w:proofErr w:type="spellEnd"/>
      <w:r w:rsidR="00BD03A2">
        <w:rPr>
          <w:snapToGrid w:val="0"/>
          <w:lang w:val="en-GB" w:eastAsia="en-US"/>
        </w:rPr>
        <w:t xml:space="preserve"> (</w:t>
      </w:r>
      <w:r w:rsidR="00BD03A2" w:rsidRPr="00BD03A2">
        <w:rPr>
          <w:snapToGrid w:val="0"/>
          <w:lang w:val="en-GB" w:eastAsia="en-US"/>
        </w:rPr>
        <w:t>PCL</w:t>
      </w:r>
      <w:r w:rsidR="00BD03A2">
        <w:rPr>
          <w:snapToGrid w:val="0"/>
          <w:lang w:val="en-GB" w:eastAsia="en-US"/>
        </w:rPr>
        <w:t>)</w:t>
      </w:r>
      <w:r w:rsidR="00BD03A2" w:rsidRPr="00BD03A2">
        <w:rPr>
          <w:snapToGrid w:val="0"/>
          <w:lang w:val="en-GB" w:eastAsia="en-US"/>
        </w:rPr>
        <w:t xml:space="preserve"> pellets (M</w:t>
      </w:r>
      <w:r w:rsidR="003F22C1">
        <w:rPr>
          <w:snapToGrid w:val="0"/>
          <w:lang w:val="en-GB" w:eastAsia="en-US"/>
        </w:rPr>
        <w:t>W</w:t>
      </w:r>
      <w:r w:rsidR="00BD03A2" w:rsidRPr="00BD03A2">
        <w:rPr>
          <w:snapToGrid w:val="0"/>
          <w:lang w:val="en-GB" w:eastAsia="en-US"/>
        </w:rPr>
        <w:t xml:space="preserve">=80,000), </w:t>
      </w:r>
      <w:r w:rsidR="00A523A0">
        <w:rPr>
          <w:rFonts w:hint="eastAsia"/>
          <w:snapToGrid w:val="0"/>
          <w:lang w:val="en-GB" w:eastAsia="en-US"/>
        </w:rPr>
        <w:t xml:space="preserve">dichloromethane </w:t>
      </w:r>
      <w:r w:rsidR="00A523A0">
        <w:rPr>
          <w:snapToGrid w:val="0"/>
          <w:lang w:val="en-GB" w:eastAsia="en-US"/>
        </w:rPr>
        <w:t xml:space="preserve">solution </w:t>
      </w:r>
      <w:r w:rsidR="00A523A0">
        <w:rPr>
          <w:rFonts w:hint="eastAsia"/>
          <w:snapToGrid w:val="0"/>
          <w:lang w:val="en-GB" w:eastAsia="en-US"/>
        </w:rPr>
        <w:t>(DCM)</w:t>
      </w:r>
      <w:r w:rsidR="00BD03A2" w:rsidRPr="00BD03A2">
        <w:rPr>
          <w:snapToGrid w:val="0"/>
          <w:lang w:val="en-GB" w:eastAsia="en-US"/>
        </w:rPr>
        <w:t xml:space="preserve"> and </w:t>
      </w:r>
      <w:r w:rsidR="00BD03A2" w:rsidRPr="00BD03A2">
        <w:rPr>
          <w:rFonts w:hint="eastAsia"/>
          <w:snapToGrid w:val="0"/>
          <w:lang w:val="en-GB" w:eastAsia="en-US"/>
        </w:rPr>
        <w:t>N</w:t>
      </w:r>
      <w:proofErr w:type="gramStart"/>
      <w:r w:rsidR="00BD03A2" w:rsidRPr="00BD03A2">
        <w:rPr>
          <w:rFonts w:hint="eastAsia"/>
          <w:snapToGrid w:val="0"/>
          <w:lang w:val="en-GB" w:eastAsia="en-US"/>
        </w:rPr>
        <w:t>,N</w:t>
      </w:r>
      <w:proofErr w:type="gramEnd"/>
      <w:r w:rsidR="00BD03A2" w:rsidRPr="00BD03A2">
        <w:rPr>
          <w:rFonts w:hint="eastAsia"/>
          <w:snapToGrid w:val="0"/>
          <w:lang w:val="en-GB" w:eastAsia="en-US"/>
        </w:rPr>
        <w:t>-</w:t>
      </w:r>
      <w:proofErr w:type="spellStart"/>
      <w:r w:rsidR="00BD03A2" w:rsidRPr="00BD03A2">
        <w:rPr>
          <w:rFonts w:hint="eastAsia"/>
          <w:snapToGrid w:val="0"/>
          <w:lang w:val="en-GB" w:eastAsia="en-US"/>
        </w:rPr>
        <w:t>dimethylformamide</w:t>
      </w:r>
      <w:proofErr w:type="spellEnd"/>
      <w:r w:rsidR="00BD03A2" w:rsidRPr="00BD03A2">
        <w:rPr>
          <w:snapToGrid w:val="0"/>
          <w:lang w:val="en-GB" w:eastAsia="en-US"/>
        </w:rPr>
        <w:t xml:space="preserve"> (DMF) were </w:t>
      </w:r>
      <w:r w:rsidR="008A4FF2">
        <w:rPr>
          <w:snapToGrid w:val="0"/>
          <w:lang w:val="en-GB" w:eastAsia="en-US"/>
        </w:rPr>
        <w:t xml:space="preserve">purchased </w:t>
      </w:r>
      <w:r w:rsidR="00BD03A2" w:rsidRPr="00BD03A2">
        <w:rPr>
          <w:snapToGrid w:val="0"/>
          <w:lang w:val="en-GB" w:eastAsia="en-US"/>
        </w:rPr>
        <w:t>from Sigma-Aldrich.</w:t>
      </w:r>
      <w:r w:rsidR="00BD03A2">
        <w:rPr>
          <w:snapToGrid w:val="0"/>
          <w:lang w:val="en-GB" w:eastAsia="en-US"/>
        </w:rPr>
        <w:t xml:space="preserve"> </w:t>
      </w:r>
      <w:r w:rsidR="00BD03A2" w:rsidRPr="00ED70C9">
        <w:rPr>
          <w:snapToGrid w:val="0"/>
          <w:lang w:val="en-GB" w:eastAsia="en-US"/>
        </w:rPr>
        <w:t xml:space="preserve">The solute used was </w:t>
      </w:r>
      <w:r w:rsidR="000D5D86">
        <w:rPr>
          <w:snapToGrid w:val="0"/>
          <w:lang w:val="en-GB" w:eastAsia="en-US"/>
        </w:rPr>
        <w:t>of</w:t>
      </w:r>
      <w:r w:rsidR="00BD03A2" w:rsidRPr="00ED70C9">
        <w:rPr>
          <w:snapToGrid w:val="0"/>
          <w:lang w:val="en-GB" w:eastAsia="en-US"/>
        </w:rPr>
        <w:t xml:space="preserve"> D-glucose-anhydrous (Fish</w:t>
      </w:r>
      <w:r w:rsidR="00BD03A2">
        <w:rPr>
          <w:snapToGrid w:val="0"/>
          <w:lang w:val="en-GB" w:eastAsia="en-US"/>
        </w:rPr>
        <w:t>er Scientific UK Ltd</w:t>
      </w:r>
      <w:r w:rsidR="00BD03A2" w:rsidRPr="00ED70C9">
        <w:rPr>
          <w:snapToGrid w:val="0"/>
          <w:lang w:val="en-GB" w:eastAsia="en-US"/>
        </w:rPr>
        <w:t>, UK)</w:t>
      </w:r>
      <w:r w:rsidR="00BD03A2">
        <w:rPr>
          <w:snapToGrid w:val="0"/>
          <w:lang w:val="en-GB" w:eastAsia="en-US"/>
        </w:rPr>
        <w:t xml:space="preserve">. </w:t>
      </w:r>
      <w:r w:rsidR="00B83814">
        <w:rPr>
          <w:snapToGrid w:val="0"/>
          <w:lang w:val="en-GB" w:eastAsia="en-US"/>
        </w:rPr>
        <w:t xml:space="preserve">Also, commercial </w:t>
      </w:r>
      <w:r w:rsidR="00274A99" w:rsidRPr="00274A99">
        <w:rPr>
          <w:snapToGrid w:val="0"/>
          <w:lang w:val="en-GB" w:eastAsia="en-US"/>
        </w:rPr>
        <w:t>PCL</w:t>
      </w:r>
      <w:r w:rsidR="00274A99">
        <w:rPr>
          <w:snapToGrid w:val="0"/>
          <w:lang w:val="en-GB" w:eastAsia="en-US"/>
        </w:rPr>
        <w:t xml:space="preserve"> scaffold</w:t>
      </w:r>
      <w:r w:rsidR="00274A99" w:rsidRPr="00274A99">
        <w:rPr>
          <w:snapToGrid w:val="0"/>
          <w:lang w:val="en-GB" w:eastAsia="en-US"/>
        </w:rPr>
        <w:t xml:space="preserve"> </w:t>
      </w:r>
      <w:r w:rsidR="00274A99">
        <w:rPr>
          <w:snapToGrid w:val="0"/>
          <w:lang w:val="en-GB" w:eastAsia="en-US"/>
        </w:rPr>
        <w:t>was purchased from the Electro</w:t>
      </w:r>
      <w:r w:rsidR="00274A99" w:rsidRPr="00274A99">
        <w:rPr>
          <w:snapToGrid w:val="0"/>
          <w:lang w:val="en-GB" w:eastAsia="en-US"/>
        </w:rPr>
        <w:t>spi</w:t>
      </w:r>
      <w:r w:rsidR="00274A99">
        <w:rPr>
          <w:snapToGrid w:val="0"/>
          <w:lang w:val="en-GB" w:eastAsia="en-US"/>
        </w:rPr>
        <w:t xml:space="preserve">nning Company Ltd. (Didcot, UK). </w:t>
      </w:r>
      <w:r w:rsidR="00BD03A2">
        <w:rPr>
          <w:snapToGrid w:val="0"/>
          <w:lang w:val="en-GB" w:eastAsia="en-US"/>
        </w:rPr>
        <w:t>The cell culture med</w:t>
      </w:r>
      <w:r w:rsidR="00BD03A2" w:rsidRPr="00ED70C9">
        <w:rPr>
          <w:snapToGrid w:val="0"/>
          <w:lang w:val="en-GB" w:eastAsia="en-US"/>
        </w:rPr>
        <w:t xml:space="preserve">ium (CCM) used was Dulbecco’s Modified Eagle Medium (DMEM) (Life </w:t>
      </w:r>
      <w:r w:rsidR="00BD03A2">
        <w:rPr>
          <w:snapToGrid w:val="0"/>
          <w:lang w:val="en-GB" w:eastAsia="en-US"/>
        </w:rPr>
        <w:t xml:space="preserve">Technologies Ltd, UK). </w:t>
      </w:r>
    </w:p>
    <w:p w14:paraId="70535D36" w14:textId="70BF1049" w:rsidR="00851BDF" w:rsidRPr="00274A99" w:rsidRDefault="00851BDF" w:rsidP="00DD2FD5">
      <w:pPr>
        <w:autoSpaceDE w:val="0"/>
        <w:autoSpaceDN w:val="0"/>
        <w:adjustRightInd w:val="0"/>
        <w:ind w:firstLine="340"/>
        <w:jc w:val="both"/>
        <w:rPr>
          <w:snapToGrid w:val="0"/>
          <w:lang w:val="en-GB" w:eastAsia="en-US"/>
        </w:rPr>
      </w:pPr>
      <w:r w:rsidRPr="0088015D">
        <w:rPr>
          <w:snapToGrid w:val="0"/>
          <w:lang w:val="en-GB" w:eastAsia="en-US"/>
        </w:rPr>
        <w:t>2)</w:t>
      </w:r>
      <w:r w:rsidRPr="0088015D">
        <w:rPr>
          <w:snapToGrid w:val="0"/>
          <w:lang w:val="en-GB" w:eastAsia="en-US"/>
        </w:rPr>
        <w:tab/>
      </w:r>
      <w:r w:rsidR="007873F4">
        <w:rPr>
          <w:i/>
          <w:snapToGrid w:val="0"/>
          <w:lang w:val="en-GB" w:eastAsia="en-US"/>
        </w:rPr>
        <w:t>Fabrication for PCL scaffolds:</w:t>
      </w:r>
      <w:r w:rsidR="00274A99">
        <w:rPr>
          <w:snapToGrid w:val="0"/>
          <w:lang w:val="en-GB" w:eastAsia="en-US"/>
        </w:rPr>
        <w:t xml:space="preserve"> </w:t>
      </w:r>
      <w:r w:rsidR="007873F4" w:rsidRPr="007873F4">
        <w:rPr>
          <w:snapToGrid w:val="0"/>
          <w:lang w:val="en-GB" w:eastAsia="en-US"/>
        </w:rPr>
        <w:t xml:space="preserve">Firstly, PCL (12 </w:t>
      </w:r>
      <w:proofErr w:type="spellStart"/>
      <w:r w:rsidR="007873F4" w:rsidRPr="007873F4">
        <w:rPr>
          <w:snapToGrid w:val="0"/>
          <w:lang w:val="en-GB" w:eastAsia="en-US"/>
        </w:rPr>
        <w:t>wt</w:t>
      </w:r>
      <w:proofErr w:type="spellEnd"/>
      <w:r w:rsidR="00B83814">
        <w:rPr>
          <w:snapToGrid w:val="0"/>
          <w:lang w:val="en-GB" w:eastAsia="en-US"/>
        </w:rPr>
        <w:t xml:space="preserve"> </w:t>
      </w:r>
      <w:r w:rsidR="007873F4" w:rsidRPr="007873F4">
        <w:rPr>
          <w:snapToGrid w:val="0"/>
          <w:lang w:val="en-GB" w:eastAsia="en-US"/>
        </w:rPr>
        <w:t>%) was dissolved in DCM and DMF</w:t>
      </w:r>
      <w:r w:rsidR="00DC2F88">
        <w:rPr>
          <w:snapToGrid w:val="0"/>
          <w:lang w:val="en-GB" w:eastAsia="en-US"/>
        </w:rPr>
        <w:t xml:space="preserve"> </w:t>
      </w:r>
      <w:r w:rsidR="007873F4" w:rsidRPr="007873F4">
        <w:rPr>
          <w:snapToGrid w:val="0"/>
          <w:lang w:val="en-GB" w:eastAsia="en-US"/>
        </w:rPr>
        <w:t xml:space="preserve">(3:1 v/v) solvent. The solution </w:t>
      </w:r>
      <w:r w:rsidR="0083408A">
        <w:rPr>
          <w:snapToGrid w:val="0"/>
          <w:lang w:val="en-GB" w:eastAsia="en-US"/>
        </w:rPr>
        <w:t>was</w:t>
      </w:r>
      <w:r w:rsidR="007873F4" w:rsidRPr="007873F4">
        <w:rPr>
          <w:snapToGrid w:val="0"/>
          <w:lang w:val="en-GB" w:eastAsia="en-US"/>
        </w:rPr>
        <w:t xml:space="preserve"> mixed at 600 rpm for</w:t>
      </w:r>
      <w:r w:rsidR="00DC2F88">
        <w:rPr>
          <w:snapToGrid w:val="0"/>
          <w:lang w:val="en-GB" w:eastAsia="en-US"/>
        </w:rPr>
        <w:t xml:space="preserve"> 2</w:t>
      </w:r>
      <w:r w:rsidR="0083408A">
        <w:rPr>
          <w:snapToGrid w:val="0"/>
          <w:lang w:val="en-GB" w:eastAsia="en-US"/>
        </w:rPr>
        <w:t xml:space="preserve"> </w:t>
      </w:r>
      <w:r w:rsidR="00DC2F88">
        <w:rPr>
          <w:snapToGrid w:val="0"/>
          <w:lang w:val="en-GB" w:eastAsia="en-US"/>
        </w:rPr>
        <w:t>h</w:t>
      </w:r>
      <w:r w:rsidR="00B83814">
        <w:rPr>
          <w:snapToGrid w:val="0"/>
          <w:lang w:val="en-GB" w:eastAsia="en-US"/>
        </w:rPr>
        <w:t>r</w:t>
      </w:r>
      <w:r w:rsidR="00DC2F88">
        <w:rPr>
          <w:snapToGrid w:val="0"/>
          <w:lang w:val="en-GB" w:eastAsia="en-US"/>
        </w:rPr>
        <w:t xml:space="preserve"> at room temperature (25±1</w:t>
      </w:r>
      <w:r w:rsidR="007873F4" w:rsidRPr="007873F4">
        <w:rPr>
          <w:snapToGrid w:val="0"/>
          <w:lang w:val="en-GB" w:eastAsia="en-US"/>
        </w:rPr>
        <w:t xml:space="preserve">°C). </w:t>
      </w:r>
      <w:r w:rsidR="00E542EB">
        <w:rPr>
          <w:snapToGrid w:val="0"/>
          <w:lang w:val="en-GB" w:eastAsia="en-US"/>
        </w:rPr>
        <w:t>T</w:t>
      </w:r>
      <w:r w:rsidR="00DC2F88">
        <w:rPr>
          <w:snapToGrid w:val="0"/>
          <w:lang w:val="en-GB" w:eastAsia="en-US"/>
        </w:rPr>
        <w:t xml:space="preserve">he </w:t>
      </w:r>
      <w:r w:rsidR="00A2419E">
        <w:rPr>
          <w:snapToGrid w:val="0"/>
          <w:lang w:val="en-GB" w:eastAsia="en-US"/>
        </w:rPr>
        <w:t xml:space="preserve">PCL </w:t>
      </w:r>
      <w:r w:rsidR="00DC2F88">
        <w:rPr>
          <w:snapToGrid w:val="0"/>
          <w:lang w:val="en-GB" w:eastAsia="en-US"/>
        </w:rPr>
        <w:t xml:space="preserve">solution </w:t>
      </w:r>
      <w:r w:rsidR="00A2419E">
        <w:rPr>
          <w:snapToGrid w:val="0"/>
          <w:lang w:val="en-GB" w:eastAsia="en-US"/>
        </w:rPr>
        <w:t>was placed in</w:t>
      </w:r>
      <w:r w:rsidR="0083408A">
        <w:rPr>
          <w:snapToGrid w:val="0"/>
          <w:lang w:val="en-GB" w:eastAsia="en-US"/>
        </w:rPr>
        <w:t xml:space="preserve"> either</w:t>
      </w:r>
      <w:r w:rsidR="00A2419E">
        <w:rPr>
          <w:snapToGrid w:val="0"/>
          <w:lang w:val="en-GB" w:eastAsia="en-US"/>
        </w:rPr>
        <w:t xml:space="preserve"> one or two 3</w:t>
      </w:r>
      <w:r w:rsidR="0083408A">
        <w:rPr>
          <w:snapToGrid w:val="0"/>
          <w:lang w:val="en-GB" w:eastAsia="en-US"/>
        </w:rPr>
        <w:t xml:space="preserve"> </w:t>
      </w:r>
      <w:r w:rsidR="00DC2F88">
        <w:rPr>
          <w:snapToGrid w:val="0"/>
          <w:lang w:val="en-GB" w:eastAsia="en-US"/>
        </w:rPr>
        <w:t>mL plastic syringes</w:t>
      </w:r>
      <w:r w:rsidR="007873F4" w:rsidRPr="007873F4">
        <w:rPr>
          <w:snapToGrid w:val="0"/>
          <w:lang w:val="en-GB" w:eastAsia="en-US"/>
        </w:rPr>
        <w:t xml:space="preserve">. </w:t>
      </w:r>
      <w:r w:rsidR="0083408A">
        <w:rPr>
          <w:snapToGrid w:val="0"/>
          <w:lang w:val="en-GB" w:eastAsia="en-US"/>
        </w:rPr>
        <w:t>A</w:t>
      </w:r>
      <w:r w:rsidR="007873F4" w:rsidRPr="007873F4">
        <w:rPr>
          <w:snapToGrid w:val="0"/>
          <w:lang w:val="en-GB" w:eastAsia="en-US"/>
        </w:rPr>
        <w:t xml:space="preserve"> voltage </w:t>
      </w:r>
      <w:r w:rsidR="00D8260E">
        <w:rPr>
          <w:snapToGrid w:val="0"/>
          <w:lang w:val="en-GB" w:eastAsia="en-US"/>
        </w:rPr>
        <w:t>of</w:t>
      </w:r>
      <w:r w:rsidR="00A2419E">
        <w:rPr>
          <w:snapToGrid w:val="0"/>
          <w:lang w:val="en-GB" w:eastAsia="en-US"/>
        </w:rPr>
        <w:t xml:space="preserve"> 15 kV, a feed flow rate </w:t>
      </w:r>
      <w:r w:rsidR="00A2419E">
        <w:rPr>
          <w:rFonts w:hint="eastAsia"/>
          <w:snapToGrid w:val="0"/>
          <w:lang w:val="en-GB" w:eastAsia="en-US"/>
        </w:rPr>
        <w:t>of</w:t>
      </w:r>
      <w:r w:rsidR="00A2419E">
        <w:rPr>
          <w:snapToGrid w:val="0"/>
          <w:lang w:eastAsia="en-US"/>
        </w:rPr>
        <w:t xml:space="preserve"> </w:t>
      </w:r>
      <w:r w:rsidR="007873F4" w:rsidRPr="007873F4">
        <w:rPr>
          <w:snapToGrid w:val="0"/>
          <w:lang w:val="en-GB" w:eastAsia="en-US"/>
        </w:rPr>
        <w:t xml:space="preserve">1 or 2 mL/h and a distance of 12 cm between needle </w:t>
      </w:r>
      <w:r w:rsidR="00A2419E">
        <w:rPr>
          <w:snapToGrid w:val="0"/>
          <w:lang w:val="en-GB" w:eastAsia="en-US"/>
        </w:rPr>
        <w:t xml:space="preserve">tip </w:t>
      </w:r>
      <w:r w:rsidR="007873F4" w:rsidRPr="007873F4">
        <w:rPr>
          <w:snapToGrid w:val="0"/>
          <w:lang w:val="en-GB" w:eastAsia="en-US"/>
        </w:rPr>
        <w:t>and collector were maintained. Th</w:t>
      </w:r>
      <w:r w:rsidR="00067186">
        <w:rPr>
          <w:snapToGrid w:val="0"/>
          <w:lang w:val="en-GB" w:eastAsia="en-US"/>
        </w:rPr>
        <w:t xml:space="preserve">e experiment was carried out </w:t>
      </w:r>
      <w:r w:rsidR="007873F4" w:rsidRPr="007873F4">
        <w:rPr>
          <w:snapToGrid w:val="0"/>
          <w:lang w:val="en-GB" w:eastAsia="en-US"/>
        </w:rPr>
        <w:t>at</w:t>
      </w:r>
      <w:r w:rsidR="0083408A">
        <w:rPr>
          <w:snapToGrid w:val="0"/>
          <w:lang w:val="en-GB" w:eastAsia="en-US"/>
        </w:rPr>
        <w:t xml:space="preserve"> a humidity of</w:t>
      </w:r>
      <w:r w:rsidR="007873F4" w:rsidRPr="007873F4">
        <w:rPr>
          <w:snapToGrid w:val="0"/>
          <w:lang w:val="en-GB" w:eastAsia="en-US"/>
        </w:rPr>
        <w:t xml:space="preserve"> 45%. The duration of experiment </w:t>
      </w:r>
      <w:r w:rsidR="0083408A">
        <w:rPr>
          <w:snapToGrid w:val="0"/>
          <w:lang w:val="en-GB" w:eastAsia="en-US"/>
        </w:rPr>
        <w:t>was</w:t>
      </w:r>
      <w:r w:rsidR="007873F4" w:rsidRPr="007873F4">
        <w:rPr>
          <w:snapToGrid w:val="0"/>
          <w:lang w:val="en-GB" w:eastAsia="en-US"/>
        </w:rPr>
        <w:t xml:space="preserve"> 1.5</w:t>
      </w:r>
      <w:r w:rsidR="0083408A">
        <w:rPr>
          <w:snapToGrid w:val="0"/>
          <w:lang w:val="en-GB" w:eastAsia="en-US"/>
        </w:rPr>
        <w:t xml:space="preserve"> h</w:t>
      </w:r>
      <w:r w:rsidR="007873F4" w:rsidRPr="007873F4">
        <w:rPr>
          <w:snapToGrid w:val="0"/>
          <w:lang w:val="en-GB" w:eastAsia="en-US"/>
        </w:rPr>
        <w:t xml:space="preserve"> (one syringe) or 45mins (two syringes)</w:t>
      </w:r>
      <w:r w:rsidR="007873F4" w:rsidRPr="007873F4">
        <w:rPr>
          <w:i/>
          <w:snapToGrid w:val="0"/>
          <w:lang w:val="en-GB" w:eastAsia="en-US"/>
        </w:rPr>
        <w:t>.</w:t>
      </w:r>
    </w:p>
    <w:p w14:paraId="492BC7B8" w14:textId="3B385EDA" w:rsidR="00851BDF" w:rsidRDefault="007873F4" w:rsidP="00B83814">
      <w:pPr>
        <w:autoSpaceDE w:val="0"/>
        <w:autoSpaceDN w:val="0"/>
        <w:adjustRightInd w:val="0"/>
        <w:ind w:right="56" w:firstLine="340"/>
        <w:jc w:val="both"/>
        <w:rPr>
          <w:rFonts w:hint="eastAsia"/>
          <w:bCs/>
          <w:noProof/>
          <w:lang w:eastAsia="zh-CN"/>
        </w:rPr>
      </w:pPr>
      <w:r w:rsidRPr="007873F4">
        <w:rPr>
          <w:snapToGrid w:val="0"/>
          <w:lang w:val="en-GB" w:eastAsia="en-US"/>
        </w:rPr>
        <w:t>3)</w:t>
      </w:r>
      <w:r>
        <w:rPr>
          <w:snapToGrid w:val="0"/>
          <w:lang w:val="en-GB" w:eastAsia="en-US"/>
        </w:rPr>
        <w:tab/>
      </w:r>
      <w:r w:rsidRPr="00AA33E0">
        <w:rPr>
          <w:i/>
          <w:iCs/>
          <w:snapToGrid w:val="0"/>
          <w:lang w:val="en-GB"/>
        </w:rPr>
        <w:t>Glucose diffusion experiment</w:t>
      </w:r>
      <w:r>
        <w:rPr>
          <w:snapToGrid w:val="0"/>
          <w:lang w:val="en-GB"/>
        </w:rPr>
        <w:t xml:space="preserve">: </w:t>
      </w:r>
      <w:r w:rsidR="00E542EB">
        <w:rPr>
          <w:lang w:val="en-GB"/>
        </w:rPr>
        <w:t>A diffusion cell</w:t>
      </w:r>
      <w:r w:rsidR="00E542EB" w:rsidRPr="00BD78BD">
        <w:rPr>
          <w:lang w:val="en-GB"/>
        </w:rPr>
        <w:t xml:space="preserve"> </w:t>
      </w:r>
      <w:r w:rsidR="00E542EB">
        <w:rPr>
          <w:lang w:val="en-GB"/>
        </w:rPr>
        <w:t>was</w:t>
      </w:r>
      <w:r w:rsidR="00E542EB" w:rsidRPr="00A97C00">
        <w:rPr>
          <w:lang w:val="en-GB"/>
        </w:rPr>
        <w:t xml:space="preserve"> </w:t>
      </w:r>
      <w:r w:rsidR="00E542EB">
        <w:rPr>
          <w:lang w:val="en-GB"/>
        </w:rPr>
        <w:t>built</w:t>
      </w:r>
      <w:r w:rsidR="00E542EB" w:rsidRPr="00A97C00">
        <w:rPr>
          <w:lang w:val="en-GB"/>
        </w:rPr>
        <w:t xml:space="preserve"> to </w:t>
      </w:r>
      <w:r w:rsidR="00E542EB">
        <w:rPr>
          <w:lang w:val="en-GB"/>
        </w:rPr>
        <w:t>determine</w:t>
      </w:r>
      <w:r w:rsidR="00E542EB" w:rsidRPr="00A97C00">
        <w:rPr>
          <w:lang w:val="en-GB"/>
        </w:rPr>
        <w:t xml:space="preserve"> the </w:t>
      </w:r>
      <w:r w:rsidR="00E542EB">
        <w:rPr>
          <w:rFonts w:hint="eastAsia"/>
          <w:lang w:val="en-GB"/>
        </w:rPr>
        <w:t>glucose</w:t>
      </w:r>
      <w:r w:rsidR="00E542EB" w:rsidRPr="00A97C00">
        <w:rPr>
          <w:lang w:val="en-GB"/>
        </w:rPr>
        <w:t xml:space="preserve"> diffusivities </w:t>
      </w:r>
      <w:r w:rsidR="00E542EB">
        <w:rPr>
          <w:lang w:val="en-GB"/>
        </w:rPr>
        <w:t>in CCM</w:t>
      </w:r>
      <w:r w:rsidR="00B83814">
        <w:rPr>
          <w:lang w:val="en-GB"/>
        </w:rPr>
        <w:t xml:space="preserve"> [1]</w:t>
      </w:r>
      <w:r w:rsidR="00E542EB">
        <w:rPr>
          <w:lang w:val="en-GB"/>
        </w:rPr>
        <w:t xml:space="preserve">. </w:t>
      </w:r>
      <w:r w:rsidR="001A2039">
        <w:rPr>
          <w:lang w:val="en-GB"/>
        </w:rPr>
        <w:t>Briefly, the cell consisted of two half chambers, namely, the donor and receptor chamber</w:t>
      </w:r>
      <w:r w:rsidR="0086083A">
        <w:rPr>
          <w:lang w:val="en-GB"/>
        </w:rPr>
        <w:t>s</w:t>
      </w:r>
      <w:r w:rsidR="001A2039">
        <w:rPr>
          <w:lang w:val="en-GB"/>
        </w:rPr>
        <w:t>.</w:t>
      </w:r>
      <w:r w:rsidR="00E542EB">
        <w:rPr>
          <w:snapToGrid w:val="0"/>
          <w:lang w:val="en-GB"/>
        </w:rPr>
        <w:t xml:space="preserve"> </w:t>
      </w:r>
      <w:r>
        <w:rPr>
          <w:snapToGrid w:val="0"/>
          <w:lang w:val="en-GB"/>
        </w:rPr>
        <w:t xml:space="preserve">The scaffold </w:t>
      </w:r>
      <w:r w:rsidR="001A2039">
        <w:rPr>
          <w:snapToGrid w:val="0"/>
          <w:lang w:val="en-GB"/>
        </w:rPr>
        <w:t>was</w:t>
      </w:r>
      <w:r>
        <w:rPr>
          <w:snapToGrid w:val="0"/>
          <w:lang w:val="en-GB"/>
        </w:rPr>
        <w:t xml:space="preserve"> fixed in between</w:t>
      </w:r>
      <w:r w:rsidR="001A2039">
        <w:rPr>
          <w:snapToGrid w:val="0"/>
          <w:lang w:val="en-GB"/>
        </w:rPr>
        <w:t xml:space="preserve"> the</w:t>
      </w:r>
      <w:r w:rsidR="0086083A">
        <w:rPr>
          <w:snapToGrid w:val="0"/>
          <w:lang w:val="en-GB"/>
        </w:rPr>
        <w:t>se</w:t>
      </w:r>
      <w:r w:rsidR="001A2039">
        <w:rPr>
          <w:snapToGrid w:val="0"/>
          <w:lang w:val="en-GB"/>
        </w:rPr>
        <w:t xml:space="preserve"> chambers.</w:t>
      </w:r>
      <w:r>
        <w:rPr>
          <w:snapToGrid w:val="0"/>
          <w:lang w:val="en-GB"/>
        </w:rPr>
        <w:t xml:space="preserve"> Sampl</w:t>
      </w:r>
      <w:r w:rsidR="00CA1A87">
        <w:rPr>
          <w:snapToGrid w:val="0"/>
          <w:lang w:val="en-GB"/>
        </w:rPr>
        <w:t>es</w:t>
      </w:r>
      <w:r w:rsidR="00CA1A87">
        <w:rPr>
          <w:rFonts w:hint="eastAsia"/>
          <w:snapToGrid w:val="0"/>
          <w:lang w:val="en-GB" w:eastAsia="zh-CN"/>
        </w:rPr>
        <w:t xml:space="preserve"> </w:t>
      </w:r>
      <w:r w:rsidR="001A2039">
        <w:rPr>
          <w:snapToGrid w:val="0"/>
          <w:lang w:val="en-GB" w:eastAsia="zh-CN"/>
        </w:rPr>
        <w:t>were</w:t>
      </w:r>
      <w:r>
        <w:rPr>
          <w:snapToGrid w:val="0"/>
          <w:lang w:val="en-GB"/>
        </w:rPr>
        <w:t xml:space="preserve"> taken</w:t>
      </w:r>
      <w:r w:rsidR="001A2039">
        <w:rPr>
          <w:snapToGrid w:val="0"/>
          <w:lang w:val="en-GB"/>
        </w:rPr>
        <w:t xml:space="preserve"> at an hourly interval</w:t>
      </w:r>
      <w:r>
        <w:rPr>
          <w:snapToGrid w:val="0"/>
          <w:lang w:val="en-GB"/>
        </w:rPr>
        <w:t xml:space="preserve"> from both </w:t>
      </w:r>
      <w:r w:rsidR="0086083A">
        <w:rPr>
          <w:snapToGrid w:val="0"/>
          <w:lang w:val="en-GB"/>
        </w:rPr>
        <w:t xml:space="preserve">the </w:t>
      </w:r>
      <w:r w:rsidR="001A2039">
        <w:rPr>
          <w:snapToGrid w:val="0"/>
          <w:lang w:val="en-GB"/>
        </w:rPr>
        <w:t>chambers</w:t>
      </w:r>
      <w:r>
        <w:rPr>
          <w:snapToGrid w:val="0"/>
          <w:lang w:val="en-GB"/>
        </w:rPr>
        <w:t xml:space="preserve"> until </w:t>
      </w:r>
      <w:r w:rsidR="0086083A">
        <w:rPr>
          <w:snapToGrid w:val="0"/>
          <w:lang w:val="en-GB"/>
        </w:rPr>
        <w:t xml:space="preserve">mass </w:t>
      </w:r>
      <w:r w:rsidR="00B83814">
        <w:rPr>
          <w:snapToGrid w:val="0"/>
          <w:lang w:val="en-GB"/>
        </w:rPr>
        <w:t xml:space="preserve">transfer </w:t>
      </w:r>
      <w:r>
        <w:rPr>
          <w:snapToGrid w:val="0"/>
          <w:lang w:val="en-GB"/>
        </w:rPr>
        <w:t xml:space="preserve">equilibrium </w:t>
      </w:r>
      <w:r w:rsidR="001A2039">
        <w:rPr>
          <w:snapToGrid w:val="0"/>
          <w:lang w:val="en-GB"/>
        </w:rPr>
        <w:t>was</w:t>
      </w:r>
      <w:r>
        <w:rPr>
          <w:snapToGrid w:val="0"/>
          <w:lang w:val="en-GB"/>
        </w:rPr>
        <w:t xml:space="preserve"> achieved</w:t>
      </w:r>
      <w:r w:rsidR="00B83814">
        <w:rPr>
          <w:snapToGrid w:val="0"/>
          <w:lang w:val="en-GB"/>
        </w:rPr>
        <w:t xml:space="preserve">. </w:t>
      </w:r>
      <w:proofErr w:type="gramStart"/>
      <w:r w:rsidR="00B83814">
        <w:rPr>
          <w:snapToGrid w:val="0"/>
          <w:lang w:val="en-GB"/>
        </w:rPr>
        <w:t xml:space="preserve">Glucose concentration was </w:t>
      </w:r>
      <w:r w:rsidR="00AA2F9A">
        <w:rPr>
          <w:snapToGrid w:val="0"/>
          <w:lang w:val="en-GB"/>
        </w:rPr>
        <w:t>determined</w:t>
      </w:r>
      <w:r w:rsidR="00D8260E">
        <w:rPr>
          <w:snapToGrid w:val="0"/>
          <w:lang w:val="en-GB"/>
        </w:rPr>
        <w:t xml:space="preserve"> by</w:t>
      </w:r>
      <w:r w:rsidR="00AA2F9A">
        <w:rPr>
          <w:snapToGrid w:val="0"/>
          <w:lang w:val="en-GB"/>
        </w:rPr>
        <w:t xml:space="preserve"> an</w:t>
      </w:r>
      <w:r w:rsidR="00D8260E">
        <w:rPr>
          <w:snapToGrid w:val="0"/>
          <w:lang w:val="en-GB"/>
        </w:rPr>
        <w:t xml:space="preserve"> </w:t>
      </w:r>
      <w:r>
        <w:rPr>
          <w:snapToGrid w:val="0"/>
          <w:lang w:val="en-GB"/>
        </w:rPr>
        <w:t>YSI glucose analyser</w:t>
      </w:r>
      <w:proofErr w:type="gramEnd"/>
      <w:r>
        <w:rPr>
          <w:snapToGrid w:val="0"/>
          <w:lang w:val="en-GB"/>
        </w:rPr>
        <w:t xml:space="preserve"> </w:t>
      </w:r>
      <w:r w:rsidRPr="00144771">
        <w:rPr>
          <w:lang w:val="en-GB"/>
        </w:rPr>
        <w:t>(YSI 2</w:t>
      </w:r>
      <w:r w:rsidR="00E542EB">
        <w:rPr>
          <w:lang w:val="en-GB"/>
        </w:rPr>
        <w:t>300 STA</w:t>
      </w:r>
      <w:r w:rsidR="00D8260E">
        <w:rPr>
          <w:lang w:val="en-GB"/>
        </w:rPr>
        <w:t>T PLUS, YSI UK Ltd</w:t>
      </w:r>
      <w:r w:rsidRPr="00144771">
        <w:rPr>
          <w:lang w:val="en-GB"/>
        </w:rPr>
        <w:t>)</w:t>
      </w:r>
      <w:r w:rsidR="00CA1A87">
        <w:rPr>
          <w:snapToGrid w:val="0"/>
          <w:lang w:val="en-GB"/>
        </w:rPr>
        <w:t>.</w:t>
      </w:r>
      <w:r w:rsidR="006600B1" w:rsidRPr="006600B1">
        <w:rPr>
          <w:bCs/>
          <w:noProof/>
          <w:lang w:eastAsia="zh-CN"/>
        </w:rPr>
        <w:t xml:space="preserve"> </w:t>
      </w:r>
    </w:p>
    <w:p w14:paraId="7C305BF2" w14:textId="77777777" w:rsidR="00D94CFB" w:rsidRPr="007873F4" w:rsidRDefault="00D94CFB" w:rsidP="00B83814">
      <w:pPr>
        <w:autoSpaceDE w:val="0"/>
        <w:autoSpaceDN w:val="0"/>
        <w:adjustRightInd w:val="0"/>
        <w:ind w:right="56" w:firstLine="340"/>
        <w:jc w:val="both"/>
        <w:rPr>
          <w:rFonts w:hint="eastAsia"/>
          <w:i/>
          <w:snapToGrid w:val="0"/>
          <w:lang w:val="en-GB" w:eastAsia="en-US"/>
        </w:rPr>
      </w:pPr>
    </w:p>
    <w:p w14:paraId="2F99B549" w14:textId="77777777" w:rsidR="0046388B" w:rsidRPr="00D8260E" w:rsidRDefault="00851BDF" w:rsidP="00D8260E">
      <w:pPr>
        <w:tabs>
          <w:tab w:val="left" w:pos="340"/>
        </w:tabs>
        <w:rPr>
          <w:b/>
          <w:caps/>
          <w:snapToGrid w:val="0"/>
          <w:lang w:val="en-GB"/>
        </w:rPr>
      </w:pPr>
      <w:r w:rsidRPr="00D8260E">
        <w:rPr>
          <w:b/>
          <w:snapToGrid w:val="0"/>
          <w:lang w:val="en-GB"/>
        </w:rPr>
        <w:t xml:space="preserve">RESULTS AND </w:t>
      </w:r>
      <w:r w:rsidRPr="00D8260E">
        <w:rPr>
          <w:b/>
          <w:caps/>
          <w:snapToGrid w:val="0"/>
          <w:lang w:val="en-GB"/>
        </w:rPr>
        <w:t>Discussion</w:t>
      </w:r>
    </w:p>
    <w:p w14:paraId="6E69D653" w14:textId="35FF6A8C" w:rsidR="00BC7EB3" w:rsidRDefault="00D94CFB" w:rsidP="00B06D18">
      <w:pPr>
        <w:jc w:val="both"/>
        <w:rPr>
          <w:bCs/>
        </w:rPr>
      </w:pPr>
      <w:r w:rsidRPr="006600B1">
        <w:rPr>
          <w:noProof/>
          <w:color w:val="FF0000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FC97B7" wp14:editId="0526ABB3">
                <wp:simplePos x="0" y="0"/>
                <wp:positionH relativeFrom="column">
                  <wp:posOffset>53975</wp:posOffset>
                </wp:positionH>
                <wp:positionV relativeFrom="paragraph">
                  <wp:posOffset>975995</wp:posOffset>
                </wp:positionV>
                <wp:extent cx="217170" cy="217170"/>
                <wp:effectExtent l="0" t="0" r="11430" b="1143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" cy="2171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583A8" w14:textId="1084BD66" w:rsidR="00D94CFB" w:rsidRPr="006600B1" w:rsidRDefault="00D94CFB" w:rsidP="006600B1">
                            <w:proofErr w:type="gramStart"/>
                            <w:r>
                              <w:t>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文本框 7" o:spid="_x0000_s1027" type="#_x0000_t202" style="position:absolute;left:0;text-align:left;margin-left:4.25pt;margin-top:76.85pt;width:17.1pt;height:1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" fillcolor="white [3212]" stroked="f">
                <v:textbox>
                  <w:txbxContent>
                    <w:p w14:paraId="7F9583A8" w14:textId="1084BD66" w:rsidR="00D94CFB" w:rsidRPr="006600B1" w:rsidRDefault="00D94CFB" w:rsidP="006600B1">
                      <w:proofErr w:type="gramStart"/>
                      <w:r>
                        <w:t>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600B1">
        <w:rPr>
          <w:noProof/>
          <w:color w:val="FF0000"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BDE843" wp14:editId="44955104">
                <wp:simplePos x="0" y="0"/>
                <wp:positionH relativeFrom="column">
                  <wp:posOffset>1320800</wp:posOffset>
                </wp:positionH>
                <wp:positionV relativeFrom="paragraph">
                  <wp:posOffset>975995</wp:posOffset>
                </wp:positionV>
                <wp:extent cx="217170" cy="217170"/>
                <wp:effectExtent l="0" t="0" r="11430" b="1143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" cy="2171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14A7E" w14:textId="304792C7" w:rsidR="00D94CFB" w:rsidRPr="006600B1" w:rsidRDefault="00D94CFB" w:rsidP="006600B1">
                            <w:proofErr w:type="gramStart"/>
                            <w:r>
                              <w:t>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8" o:spid="_x0000_s1028" type="#_x0000_t202" style="position:absolute;left:0;text-align:left;margin-left:104pt;margin-top:76.85pt;width:17.1pt;height:1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" fillcolor="white [3212]" stroked="f">
                <v:textbox>
                  <w:txbxContent>
                    <w:p w14:paraId="27F14A7E" w14:textId="304792C7" w:rsidR="00D94CFB" w:rsidRPr="006600B1" w:rsidRDefault="00D94CFB" w:rsidP="006600B1">
                      <w:proofErr w:type="gramStart"/>
                      <w:r>
                        <w:t>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600B1">
        <w:rPr>
          <w:noProof/>
          <w:color w:val="FF000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FBEA4E" wp14:editId="5FAE6952">
                <wp:simplePos x="0" y="0"/>
                <wp:positionH relativeFrom="column">
                  <wp:posOffset>1320800</wp:posOffset>
                </wp:positionH>
                <wp:positionV relativeFrom="paragraph">
                  <wp:posOffset>71120</wp:posOffset>
                </wp:positionV>
                <wp:extent cx="217170" cy="217170"/>
                <wp:effectExtent l="0" t="0" r="11430" b="1143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" cy="2171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8CE758" w14:textId="06258292" w:rsidR="00D94CFB" w:rsidRPr="006600B1" w:rsidRDefault="00D94CFB" w:rsidP="006600B1">
                            <w:proofErr w:type="gramStart"/>
                            <w: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5" o:spid="_x0000_s1029" type="#_x0000_t202" style="position:absolute;left:0;text-align:left;margin-left:104pt;margin-top:5.6pt;width:17.1pt;height:1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" fillcolor="white [3212]" stroked="f">
                <v:textbox>
                  <w:txbxContent>
                    <w:p w14:paraId="618CE758" w14:textId="06258292" w:rsidR="00D94CFB" w:rsidRPr="006600B1" w:rsidRDefault="00D94CFB" w:rsidP="006600B1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600B1">
        <w:rPr>
          <w:noProof/>
          <w:color w:val="FF000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37F3CE" wp14:editId="22A73EF3">
                <wp:simplePos x="0" y="0"/>
                <wp:positionH relativeFrom="column">
                  <wp:posOffset>53975</wp:posOffset>
                </wp:positionH>
                <wp:positionV relativeFrom="paragraph">
                  <wp:posOffset>34925</wp:posOffset>
                </wp:positionV>
                <wp:extent cx="217170" cy="217170"/>
                <wp:effectExtent l="0" t="0" r="11430" b="1143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" cy="2171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283BA" w14:textId="37244183" w:rsidR="00D94CFB" w:rsidRPr="006600B1" w:rsidRDefault="00D94CFB">
                            <w:proofErr w:type="gramStart"/>
                            <w:r w:rsidRPr="006600B1"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" o:spid="_x0000_s1030" type="#_x0000_t202" style="position:absolute;left:0;text-align:left;margin-left:4.25pt;margin-top:2.75pt;width:17.1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" fillcolor="white [3212]" stroked="f">
                <v:textbox>
                  <w:txbxContent>
                    <w:p w14:paraId="12B283BA" w14:textId="37244183" w:rsidR="00D94CFB" w:rsidRPr="006600B1" w:rsidRDefault="00D94CFB">
                      <w:proofErr w:type="gramStart"/>
                      <w:r w:rsidRPr="006600B1"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06195">
        <w:rPr>
          <w:bCs/>
          <w:noProof/>
          <w:lang w:eastAsia="zh-CN"/>
        </w:rPr>
        <w:drawing>
          <wp:inline distT="0" distB="0" distL="0" distR="0" wp14:anchorId="05F0E1FE" wp14:editId="13F6BFFF">
            <wp:extent cx="2600506" cy="1955854"/>
            <wp:effectExtent l="0" t="0" r="0" b="0"/>
            <wp:docPr id="2" name="图片 2" descr="Macintosh HD:Users:momo:Desktop:组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omo:Desktop:组合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783" cy="1956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6195" w:rsidRPr="009D57FA">
        <w:rPr>
          <w:bCs/>
          <w:noProof/>
          <w:lang w:eastAsia="zh-CN"/>
        </w:rPr>
        <w:drawing>
          <wp:anchor distT="0" distB="0" distL="114300" distR="114300" simplePos="0" relativeHeight="251668480" behindDoc="1" locked="0" layoutInCell="1" allowOverlap="1" wp14:anchorId="4CDDEB42" wp14:editId="260634CE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2650530" cy="1993477"/>
            <wp:effectExtent l="0" t="0" r="0" b="0"/>
            <wp:wrapNone/>
            <wp:docPr id="9" name="图片 9" descr="Macintosh HD:Users:momo:Desktop:组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omo:Desktop:组合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530" cy="1993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5011A8" w14:textId="7A14BDF5" w:rsidR="0046388B" w:rsidRPr="005D4771" w:rsidRDefault="00801704" w:rsidP="00B06D18">
      <w:pPr>
        <w:jc w:val="both"/>
        <w:rPr>
          <w:bCs/>
          <w:sz w:val="16"/>
          <w:lang w:val="en-GB"/>
        </w:rPr>
      </w:pPr>
      <w:r w:rsidRPr="00B83814">
        <w:rPr>
          <w:bCs/>
          <w:sz w:val="16"/>
        </w:rPr>
        <w:t>Figure</w:t>
      </w:r>
      <w:r w:rsidR="00401BF0" w:rsidRPr="00B83814">
        <w:rPr>
          <w:bCs/>
          <w:sz w:val="16"/>
        </w:rPr>
        <w:t xml:space="preserve"> </w:t>
      </w:r>
      <w:r w:rsidR="00BA35AA" w:rsidRPr="00B83814">
        <w:rPr>
          <w:bCs/>
          <w:sz w:val="16"/>
        </w:rPr>
        <w:t xml:space="preserve">1 </w:t>
      </w:r>
      <w:r w:rsidR="00AA2F9A" w:rsidRPr="00E755BE">
        <w:rPr>
          <w:bCs/>
          <w:sz w:val="16"/>
        </w:rPr>
        <w:t>SEM images of:</w:t>
      </w:r>
      <w:r w:rsidR="00BA35AA" w:rsidRPr="00E755BE">
        <w:rPr>
          <w:bCs/>
          <w:sz w:val="16"/>
        </w:rPr>
        <w:t xml:space="preserve"> (a) 1</w:t>
      </w:r>
      <w:r w:rsidR="00AA2F9A" w:rsidRPr="00E755BE">
        <w:rPr>
          <w:bCs/>
          <w:sz w:val="16"/>
        </w:rPr>
        <w:t xml:space="preserve"> </w:t>
      </w:r>
      <w:r w:rsidR="00BA35AA" w:rsidRPr="00E755BE">
        <w:rPr>
          <w:bCs/>
          <w:sz w:val="16"/>
        </w:rPr>
        <w:t>ml/h, 90</w:t>
      </w:r>
      <w:r w:rsidR="00AA2F9A" w:rsidRPr="00E755BE">
        <w:rPr>
          <w:bCs/>
          <w:sz w:val="16"/>
        </w:rPr>
        <w:t xml:space="preserve"> </w:t>
      </w:r>
      <w:r w:rsidR="00BA35AA" w:rsidRPr="00E755BE">
        <w:rPr>
          <w:bCs/>
          <w:sz w:val="16"/>
        </w:rPr>
        <w:t>min with 1 syringe (b) 2</w:t>
      </w:r>
      <w:r w:rsidR="00AA2F9A" w:rsidRPr="00E755BE">
        <w:rPr>
          <w:bCs/>
          <w:sz w:val="16"/>
        </w:rPr>
        <w:t xml:space="preserve"> </w:t>
      </w:r>
      <w:r w:rsidR="00BA35AA" w:rsidRPr="00E755BE">
        <w:rPr>
          <w:bCs/>
          <w:sz w:val="16"/>
        </w:rPr>
        <w:t xml:space="preserve">ml/h, 90 </w:t>
      </w:r>
      <w:r w:rsidR="00BA35AA" w:rsidRPr="005D4771">
        <w:rPr>
          <w:bCs/>
          <w:sz w:val="16"/>
        </w:rPr>
        <w:t>min with 1 syringe (c) 1</w:t>
      </w:r>
      <w:r w:rsidR="00AA2F9A" w:rsidRPr="005D4771">
        <w:rPr>
          <w:bCs/>
          <w:sz w:val="16"/>
        </w:rPr>
        <w:t xml:space="preserve"> </w:t>
      </w:r>
      <w:r w:rsidR="00BA35AA" w:rsidRPr="005D4771">
        <w:rPr>
          <w:bCs/>
          <w:sz w:val="16"/>
        </w:rPr>
        <w:t>ml/h, 45</w:t>
      </w:r>
      <w:r w:rsidR="00AA2F9A" w:rsidRPr="005D4771">
        <w:rPr>
          <w:bCs/>
          <w:sz w:val="16"/>
        </w:rPr>
        <w:t xml:space="preserve"> </w:t>
      </w:r>
      <w:r w:rsidR="00BA35AA" w:rsidRPr="005D4771">
        <w:rPr>
          <w:bCs/>
          <w:sz w:val="16"/>
        </w:rPr>
        <w:t>min with 2 syringes</w:t>
      </w:r>
      <w:r w:rsidR="00AA2F9A" w:rsidRPr="005D4771">
        <w:rPr>
          <w:bCs/>
          <w:sz w:val="16"/>
        </w:rPr>
        <w:t xml:space="preserve"> and</w:t>
      </w:r>
      <w:r w:rsidR="006600B1" w:rsidRPr="005D4771">
        <w:rPr>
          <w:bCs/>
          <w:sz w:val="16"/>
        </w:rPr>
        <w:t xml:space="preserve"> (d) Commercial</w:t>
      </w:r>
      <w:r w:rsidR="00AA2F9A" w:rsidRPr="005D4771">
        <w:rPr>
          <w:bCs/>
          <w:sz w:val="16"/>
        </w:rPr>
        <w:t xml:space="preserve"> PCL</w:t>
      </w:r>
      <w:r w:rsidR="006600B1" w:rsidRPr="005D4771">
        <w:rPr>
          <w:bCs/>
          <w:sz w:val="16"/>
        </w:rPr>
        <w:t xml:space="preserve"> scaffold</w:t>
      </w:r>
    </w:p>
    <w:tbl>
      <w:tblPr>
        <w:tblStyle w:val="a9"/>
        <w:tblpPr w:leftFromText="180" w:rightFromText="180" w:vertAnchor="page" w:horzAnchor="page" w:tblpX="6146" w:tblpY="7027"/>
        <w:tblW w:w="5637" w:type="dxa"/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1134"/>
        <w:gridCol w:w="850"/>
        <w:gridCol w:w="851"/>
      </w:tblGrid>
      <w:tr w:rsidR="00D94CFB" w14:paraId="5F5AD1D1" w14:textId="77777777" w:rsidTr="00370189">
        <w:trPr>
          <w:trHeight w:val="398"/>
        </w:trPr>
        <w:tc>
          <w:tcPr>
            <w:tcW w:w="1809" w:type="dxa"/>
            <w:vMerge w:val="restart"/>
          </w:tcPr>
          <w:p w14:paraId="066C90F3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bookmarkStart w:id="2" w:name="_GoBack"/>
            <w:bookmarkEnd w:id="2"/>
            <w:proofErr w:type="spellStart"/>
            <w:r w:rsidRPr="00D8260E">
              <w:rPr>
                <w:snapToGrid w:val="0"/>
                <w:sz w:val="14"/>
                <w:szCs w:val="16"/>
                <w:lang w:val="en-GB" w:eastAsia="en-US"/>
              </w:rPr>
              <w:t>Electrospinning</w:t>
            </w:r>
            <w:proofErr w:type="spellEnd"/>
            <w:r w:rsidRPr="00D8260E">
              <w:rPr>
                <w:snapToGrid w:val="0"/>
                <w:sz w:val="14"/>
                <w:szCs w:val="16"/>
                <w:lang w:val="en-GB" w:eastAsia="en-US"/>
              </w:rPr>
              <w:t xml:space="preserve"> parameters</w:t>
            </w:r>
          </w:p>
          <w:p w14:paraId="0E017806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Flow rate, number of syringe, experimental duration</w:t>
            </w:r>
          </w:p>
        </w:tc>
        <w:tc>
          <w:tcPr>
            <w:tcW w:w="993" w:type="dxa"/>
            <w:vMerge w:val="restart"/>
          </w:tcPr>
          <w:p w14:paraId="69662511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 xml:space="preserve">Average </w:t>
            </w:r>
            <w:proofErr w:type="spellStart"/>
            <w:r w:rsidRPr="00D8260E">
              <w:rPr>
                <w:rFonts w:hint="eastAsia"/>
                <w:snapToGrid w:val="0"/>
                <w:sz w:val="14"/>
                <w:szCs w:val="16"/>
                <w:lang w:val="en-GB" w:eastAsia="en-US"/>
              </w:rPr>
              <w:t>F</w:t>
            </w:r>
            <w:r w:rsidRPr="00D8260E">
              <w:rPr>
                <w:snapToGrid w:val="0"/>
                <w:sz w:val="14"/>
                <w:szCs w:val="16"/>
                <w:lang w:val="en-GB" w:eastAsia="en-US"/>
              </w:rPr>
              <w:t>iber-fiber</w:t>
            </w:r>
            <w:proofErr w:type="spellEnd"/>
            <w:r w:rsidRPr="00D8260E">
              <w:rPr>
                <w:snapToGrid w:val="0"/>
                <w:sz w:val="14"/>
                <w:szCs w:val="16"/>
                <w:lang w:val="en-GB" w:eastAsia="en-US"/>
              </w:rPr>
              <w:t xml:space="preserve"> space (</w:t>
            </w:r>
            <w:proofErr w:type="spellStart"/>
            <w:r w:rsidRPr="00D8260E">
              <w:rPr>
                <w:snapToGrid w:val="0"/>
                <w:sz w:val="14"/>
                <w:szCs w:val="16"/>
                <w:lang w:val="en-GB" w:eastAsia="en-US"/>
              </w:rPr>
              <w:t>μm</w:t>
            </w:r>
            <w:proofErr w:type="spellEnd"/>
            <w:r w:rsidRPr="00D8260E">
              <w:rPr>
                <w:snapToGrid w:val="0"/>
                <w:sz w:val="14"/>
                <w:szCs w:val="16"/>
                <w:lang w:val="en-GB" w:eastAsia="en-US"/>
              </w:rPr>
              <w:t>)</w:t>
            </w:r>
          </w:p>
        </w:tc>
        <w:tc>
          <w:tcPr>
            <w:tcW w:w="1134" w:type="dxa"/>
            <w:vMerge w:val="restart"/>
          </w:tcPr>
          <w:p w14:paraId="0EA8E16F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 xml:space="preserve">Average </w:t>
            </w:r>
            <w:proofErr w:type="spellStart"/>
            <w:r w:rsidRPr="00D8260E">
              <w:rPr>
                <w:snapToGrid w:val="0"/>
                <w:sz w:val="14"/>
                <w:szCs w:val="16"/>
                <w:lang w:val="en-GB" w:eastAsia="en-US"/>
              </w:rPr>
              <w:t>fiber</w:t>
            </w:r>
            <w:proofErr w:type="spellEnd"/>
            <w:r w:rsidRPr="00D8260E">
              <w:rPr>
                <w:snapToGrid w:val="0"/>
                <w:sz w:val="14"/>
                <w:szCs w:val="16"/>
                <w:lang w:val="en-GB" w:eastAsia="en-US"/>
              </w:rPr>
              <w:t xml:space="preserve"> diameter (</w:t>
            </w:r>
            <w:proofErr w:type="spellStart"/>
            <w:r w:rsidRPr="00D8260E">
              <w:rPr>
                <w:snapToGrid w:val="0"/>
                <w:sz w:val="14"/>
                <w:szCs w:val="16"/>
                <w:lang w:val="en-GB" w:eastAsia="en-US"/>
              </w:rPr>
              <w:t>μm</w:t>
            </w:r>
            <w:proofErr w:type="spellEnd"/>
            <w:r w:rsidRPr="00D8260E">
              <w:rPr>
                <w:snapToGrid w:val="0"/>
                <w:sz w:val="14"/>
                <w:szCs w:val="16"/>
                <w:lang w:val="en-GB" w:eastAsia="en-US"/>
              </w:rPr>
              <w:t>)</w:t>
            </w:r>
          </w:p>
        </w:tc>
        <w:tc>
          <w:tcPr>
            <w:tcW w:w="1701" w:type="dxa"/>
            <w:gridSpan w:val="2"/>
          </w:tcPr>
          <w:p w14:paraId="7FDD1425" w14:textId="77777777" w:rsidR="00D94CFB" w:rsidRPr="00D8260E" w:rsidRDefault="00D94CFB" w:rsidP="00370189">
            <w:pPr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z w:val="14"/>
                <w:szCs w:val="16"/>
              </w:rPr>
              <w:t>Diffusivities in CCM</w:t>
            </w:r>
            <m:oMath>
              <m:r>
                <w:rPr>
                  <w:rFonts w:ascii="Cambria Math" w:hAnsi="Cambria Math"/>
                  <w:sz w:val="14"/>
                  <w:szCs w:val="16"/>
                </w:rPr>
                <m:t>×</m:t>
              </m:r>
            </m:oMath>
            <w:r w:rsidRPr="00D8260E">
              <w:rPr>
                <w:sz w:val="14"/>
                <w:szCs w:val="16"/>
              </w:rPr>
              <w:t>10</w:t>
            </w:r>
            <w:r w:rsidRPr="00D8260E">
              <w:rPr>
                <w:sz w:val="14"/>
                <w:szCs w:val="16"/>
                <w:vertAlign w:val="superscript"/>
              </w:rPr>
              <w:t>1</w:t>
            </w:r>
            <w:r>
              <w:rPr>
                <w:rFonts w:hint="eastAsia"/>
                <w:sz w:val="14"/>
                <w:szCs w:val="16"/>
                <w:vertAlign w:val="superscript"/>
              </w:rPr>
              <w:t>1</w:t>
            </w:r>
            <w:r w:rsidRPr="00D8260E">
              <w:rPr>
                <w:snapToGrid w:val="0"/>
                <w:sz w:val="14"/>
                <w:szCs w:val="16"/>
                <w:lang w:val="en-GB" w:eastAsia="en-US"/>
              </w:rPr>
              <w:t>(m</w:t>
            </w:r>
            <w:r w:rsidRPr="00D8260E">
              <w:rPr>
                <w:snapToGrid w:val="0"/>
                <w:sz w:val="14"/>
                <w:szCs w:val="16"/>
                <w:vertAlign w:val="superscript"/>
                <w:lang w:val="en-GB" w:eastAsia="en-US"/>
              </w:rPr>
              <w:t>2</w:t>
            </w:r>
            <w:r w:rsidRPr="00D8260E">
              <w:rPr>
                <w:snapToGrid w:val="0"/>
                <w:sz w:val="14"/>
                <w:szCs w:val="16"/>
                <w:lang w:val="en-GB" w:eastAsia="en-US"/>
              </w:rPr>
              <w:t>/s)</w:t>
            </w:r>
          </w:p>
        </w:tc>
      </w:tr>
      <w:tr w:rsidR="00D94CFB" w14:paraId="127A23D8" w14:textId="77777777" w:rsidTr="00370189">
        <w:trPr>
          <w:trHeight w:val="151"/>
        </w:trPr>
        <w:tc>
          <w:tcPr>
            <w:tcW w:w="1809" w:type="dxa"/>
            <w:vMerge/>
          </w:tcPr>
          <w:p w14:paraId="3A301ADD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</w:p>
        </w:tc>
        <w:tc>
          <w:tcPr>
            <w:tcW w:w="993" w:type="dxa"/>
            <w:vMerge/>
          </w:tcPr>
          <w:p w14:paraId="62836541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</w:p>
        </w:tc>
        <w:tc>
          <w:tcPr>
            <w:tcW w:w="1134" w:type="dxa"/>
            <w:vMerge/>
          </w:tcPr>
          <w:p w14:paraId="65D047B3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</w:p>
        </w:tc>
        <w:tc>
          <w:tcPr>
            <w:tcW w:w="850" w:type="dxa"/>
          </w:tcPr>
          <w:p w14:paraId="025B9D1C" w14:textId="77777777" w:rsidR="00D94CFB" w:rsidRPr="00D8260E" w:rsidRDefault="00D94CFB" w:rsidP="00370189">
            <w:pPr>
              <w:rPr>
                <w:sz w:val="14"/>
                <w:szCs w:val="16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 xml:space="preserve">With cells </w:t>
            </w:r>
          </w:p>
        </w:tc>
        <w:tc>
          <w:tcPr>
            <w:tcW w:w="851" w:type="dxa"/>
          </w:tcPr>
          <w:p w14:paraId="0FA6F10C" w14:textId="77777777" w:rsidR="00D94CFB" w:rsidRPr="00D8260E" w:rsidRDefault="00D94CFB" w:rsidP="00370189">
            <w:pPr>
              <w:rPr>
                <w:sz w:val="14"/>
                <w:szCs w:val="16"/>
              </w:rPr>
            </w:pPr>
            <w:r w:rsidRPr="00D8260E">
              <w:rPr>
                <w:rFonts w:hint="eastAsia"/>
                <w:snapToGrid w:val="0"/>
                <w:sz w:val="14"/>
                <w:szCs w:val="16"/>
                <w:lang w:val="en-GB" w:eastAsia="zh-CN"/>
              </w:rPr>
              <w:t>W</w:t>
            </w:r>
            <w:r w:rsidRPr="00D8260E">
              <w:rPr>
                <w:snapToGrid w:val="0"/>
                <w:sz w:val="14"/>
                <w:szCs w:val="16"/>
                <w:lang w:val="en-GB" w:eastAsia="en-US"/>
              </w:rPr>
              <w:t>ithout cells</w:t>
            </w:r>
          </w:p>
        </w:tc>
      </w:tr>
      <w:tr w:rsidR="00D94CFB" w14:paraId="35718EEF" w14:textId="77777777" w:rsidTr="00370189">
        <w:tc>
          <w:tcPr>
            <w:tcW w:w="1809" w:type="dxa"/>
          </w:tcPr>
          <w:p w14:paraId="72BDCEB6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1 ml/h,1,90mins</w:t>
            </w:r>
          </w:p>
        </w:tc>
        <w:tc>
          <w:tcPr>
            <w:tcW w:w="993" w:type="dxa"/>
          </w:tcPr>
          <w:p w14:paraId="76B013A0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1.38</w:t>
            </w:r>
            <w:r w:rsidRPr="00D8260E">
              <w:rPr>
                <w:sz w:val="14"/>
                <w:szCs w:val="16"/>
              </w:rPr>
              <w:t xml:space="preserve"> ±0.756</w:t>
            </w:r>
          </w:p>
        </w:tc>
        <w:tc>
          <w:tcPr>
            <w:tcW w:w="1134" w:type="dxa"/>
          </w:tcPr>
          <w:p w14:paraId="5BEDD689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0.78</w:t>
            </w:r>
            <w:r w:rsidRPr="00D8260E">
              <w:rPr>
                <w:sz w:val="14"/>
                <w:szCs w:val="16"/>
              </w:rPr>
              <w:t>±0.409</w:t>
            </w:r>
          </w:p>
        </w:tc>
        <w:tc>
          <w:tcPr>
            <w:tcW w:w="850" w:type="dxa"/>
          </w:tcPr>
          <w:p w14:paraId="4E4C37E3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TBC</w:t>
            </w:r>
          </w:p>
        </w:tc>
        <w:tc>
          <w:tcPr>
            <w:tcW w:w="851" w:type="dxa"/>
          </w:tcPr>
          <w:p w14:paraId="5D08CB71" w14:textId="77777777" w:rsidR="00D94CFB" w:rsidRPr="00D8260E" w:rsidRDefault="00D94CFB" w:rsidP="00370189">
            <w:pPr>
              <w:tabs>
                <w:tab w:val="left" w:pos="340"/>
              </w:tabs>
              <w:rPr>
                <w:rFonts w:hint="eastAsia"/>
                <w:snapToGrid w:val="0"/>
                <w:sz w:val="14"/>
                <w:szCs w:val="16"/>
                <w:lang w:val="en-GB" w:eastAsia="en-US"/>
              </w:rPr>
            </w:pPr>
            <w:r>
              <w:rPr>
                <w:rFonts w:hint="eastAsia"/>
                <w:snapToGrid w:val="0"/>
                <w:sz w:val="14"/>
                <w:szCs w:val="16"/>
                <w:lang w:val="en-GB" w:eastAsia="en-US"/>
              </w:rPr>
              <w:t>2.84</w:t>
            </w:r>
            <w:r w:rsidRPr="00D8260E">
              <w:rPr>
                <w:sz w:val="14"/>
                <w:szCs w:val="16"/>
              </w:rPr>
              <w:t>±</w:t>
            </w:r>
            <w:r>
              <w:rPr>
                <w:rFonts w:hint="eastAsia"/>
                <w:sz w:val="14"/>
                <w:szCs w:val="16"/>
              </w:rPr>
              <w:t>0.12</w:t>
            </w:r>
          </w:p>
        </w:tc>
      </w:tr>
      <w:tr w:rsidR="00D94CFB" w14:paraId="79F4CFAE" w14:textId="77777777" w:rsidTr="00370189">
        <w:tc>
          <w:tcPr>
            <w:tcW w:w="1809" w:type="dxa"/>
          </w:tcPr>
          <w:p w14:paraId="60853B57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1 ml/h,1,90mins</w:t>
            </w:r>
          </w:p>
        </w:tc>
        <w:tc>
          <w:tcPr>
            <w:tcW w:w="993" w:type="dxa"/>
          </w:tcPr>
          <w:p w14:paraId="7242749C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1.43</w:t>
            </w:r>
            <w:r w:rsidRPr="00D8260E">
              <w:rPr>
                <w:sz w:val="14"/>
                <w:szCs w:val="16"/>
              </w:rPr>
              <w:t xml:space="preserve"> ±0.532</w:t>
            </w:r>
          </w:p>
        </w:tc>
        <w:tc>
          <w:tcPr>
            <w:tcW w:w="1134" w:type="dxa"/>
          </w:tcPr>
          <w:p w14:paraId="7A80761C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0.88</w:t>
            </w:r>
            <w:r w:rsidRPr="00D8260E">
              <w:rPr>
                <w:sz w:val="14"/>
                <w:szCs w:val="16"/>
              </w:rPr>
              <w:t>±0.179</w:t>
            </w:r>
          </w:p>
        </w:tc>
        <w:tc>
          <w:tcPr>
            <w:tcW w:w="850" w:type="dxa"/>
          </w:tcPr>
          <w:p w14:paraId="2D4010AD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TBC</w:t>
            </w:r>
          </w:p>
        </w:tc>
        <w:tc>
          <w:tcPr>
            <w:tcW w:w="851" w:type="dxa"/>
          </w:tcPr>
          <w:p w14:paraId="0DCC841C" w14:textId="77777777" w:rsidR="00D94CFB" w:rsidRPr="00D8260E" w:rsidRDefault="00D94CFB" w:rsidP="00370189">
            <w:pPr>
              <w:tabs>
                <w:tab w:val="left" w:pos="340"/>
              </w:tabs>
              <w:rPr>
                <w:rFonts w:hint="eastAsia"/>
                <w:snapToGrid w:val="0"/>
                <w:sz w:val="14"/>
                <w:szCs w:val="16"/>
                <w:lang w:val="en-GB" w:eastAsia="en-US"/>
              </w:rPr>
            </w:pPr>
            <w:r>
              <w:rPr>
                <w:rFonts w:hint="eastAsia"/>
                <w:snapToGrid w:val="0"/>
                <w:sz w:val="14"/>
                <w:szCs w:val="16"/>
                <w:lang w:val="en-GB" w:eastAsia="en-US"/>
              </w:rPr>
              <w:t xml:space="preserve">2 </w:t>
            </w:r>
            <w:r>
              <w:rPr>
                <w:snapToGrid w:val="0"/>
                <w:sz w:val="14"/>
                <w:szCs w:val="16"/>
                <w:lang w:eastAsia="en-US"/>
              </w:rPr>
              <w:t>.</w:t>
            </w:r>
            <w:r>
              <w:rPr>
                <w:rFonts w:hint="eastAsia"/>
                <w:snapToGrid w:val="0"/>
                <w:sz w:val="14"/>
                <w:szCs w:val="16"/>
                <w:lang w:val="en-GB" w:eastAsia="en-US"/>
              </w:rPr>
              <w:t>95</w:t>
            </w:r>
            <w:r w:rsidRPr="00D8260E">
              <w:rPr>
                <w:sz w:val="14"/>
                <w:szCs w:val="16"/>
              </w:rPr>
              <w:t>±</w:t>
            </w:r>
            <w:r>
              <w:rPr>
                <w:sz w:val="14"/>
                <w:szCs w:val="16"/>
              </w:rPr>
              <w:t>0.52</w:t>
            </w:r>
          </w:p>
        </w:tc>
      </w:tr>
      <w:tr w:rsidR="00D94CFB" w14:paraId="75AD0C27" w14:textId="77777777" w:rsidTr="00370189">
        <w:tc>
          <w:tcPr>
            <w:tcW w:w="1809" w:type="dxa"/>
          </w:tcPr>
          <w:p w14:paraId="3FD0382D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1 ml/h,1,90mins</w:t>
            </w:r>
          </w:p>
        </w:tc>
        <w:tc>
          <w:tcPr>
            <w:tcW w:w="993" w:type="dxa"/>
          </w:tcPr>
          <w:p w14:paraId="3207FAD4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1.58</w:t>
            </w:r>
            <w:r w:rsidRPr="00D8260E">
              <w:rPr>
                <w:sz w:val="14"/>
                <w:szCs w:val="16"/>
              </w:rPr>
              <w:t xml:space="preserve"> ±0.362</w:t>
            </w:r>
          </w:p>
        </w:tc>
        <w:tc>
          <w:tcPr>
            <w:tcW w:w="1134" w:type="dxa"/>
          </w:tcPr>
          <w:p w14:paraId="772E60BE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0.78</w:t>
            </w:r>
            <w:r w:rsidRPr="00D8260E">
              <w:rPr>
                <w:sz w:val="14"/>
                <w:szCs w:val="16"/>
              </w:rPr>
              <w:t>±0.256</w:t>
            </w:r>
          </w:p>
        </w:tc>
        <w:tc>
          <w:tcPr>
            <w:tcW w:w="850" w:type="dxa"/>
          </w:tcPr>
          <w:p w14:paraId="49424F09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TBC</w:t>
            </w:r>
          </w:p>
        </w:tc>
        <w:tc>
          <w:tcPr>
            <w:tcW w:w="851" w:type="dxa"/>
          </w:tcPr>
          <w:p w14:paraId="0FDEE969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>
              <w:rPr>
                <w:snapToGrid w:val="0"/>
                <w:sz w:val="14"/>
                <w:szCs w:val="16"/>
                <w:lang w:val="en-GB" w:eastAsia="en-US"/>
              </w:rPr>
              <w:t>2.71</w:t>
            </w:r>
            <w:r w:rsidRPr="00D8260E">
              <w:rPr>
                <w:sz w:val="14"/>
                <w:szCs w:val="16"/>
              </w:rPr>
              <w:t>±</w:t>
            </w:r>
            <w:r>
              <w:rPr>
                <w:sz w:val="14"/>
                <w:szCs w:val="16"/>
              </w:rPr>
              <w:t>0.35</w:t>
            </w:r>
          </w:p>
        </w:tc>
      </w:tr>
      <w:tr w:rsidR="00D94CFB" w14:paraId="678E41B0" w14:textId="77777777" w:rsidTr="00370189">
        <w:tc>
          <w:tcPr>
            <w:tcW w:w="1809" w:type="dxa"/>
          </w:tcPr>
          <w:p w14:paraId="0AB8180D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2 ml/h,1,90mins</w:t>
            </w:r>
          </w:p>
        </w:tc>
        <w:tc>
          <w:tcPr>
            <w:tcW w:w="993" w:type="dxa"/>
          </w:tcPr>
          <w:p w14:paraId="537F6325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3.80</w:t>
            </w:r>
            <w:r w:rsidRPr="00D8260E">
              <w:rPr>
                <w:sz w:val="14"/>
                <w:szCs w:val="16"/>
              </w:rPr>
              <w:t>±1.695</w:t>
            </w:r>
          </w:p>
        </w:tc>
        <w:tc>
          <w:tcPr>
            <w:tcW w:w="1134" w:type="dxa"/>
          </w:tcPr>
          <w:p w14:paraId="590B53AA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2.10</w:t>
            </w:r>
            <w:r w:rsidRPr="00D8260E">
              <w:rPr>
                <w:sz w:val="14"/>
                <w:szCs w:val="16"/>
              </w:rPr>
              <w:t>±0.765</w:t>
            </w:r>
          </w:p>
        </w:tc>
        <w:tc>
          <w:tcPr>
            <w:tcW w:w="850" w:type="dxa"/>
          </w:tcPr>
          <w:p w14:paraId="229576B4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TBC</w:t>
            </w:r>
          </w:p>
        </w:tc>
        <w:tc>
          <w:tcPr>
            <w:tcW w:w="851" w:type="dxa"/>
          </w:tcPr>
          <w:p w14:paraId="5AF797FA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>
              <w:rPr>
                <w:snapToGrid w:val="0"/>
                <w:sz w:val="14"/>
                <w:szCs w:val="16"/>
                <w:lang w:val="en-GB" w:eastAsia="en-US"/>
              </w:rPr>
              <w:t>3.75</w:t>
            </w:r>
            <w:r w:rsidRPr="00D8260E">
              <w:rPr>
                <w:sz w:val="14"/>
                <w:szCs w:val="16"/>
              </w:rPr>
              <w:t>±</w:t>
            </w:r>
            <w:r>
              <w:rPr>
                <w:sz w:val="14"/>
                <w:szCs w:val="16"/>
              </w:rPr>
              <w:t>0.71</w:t>
            </w:r>
          </w:p>
        </w:tc>
      </w:tr>
      <w:tr w:rsidR="00D94CFB" w14:paraId="00D0492A" w14:textId="77777777" w:rsidTr="00370189">
        <w:tc>
          <w:tcPr>
            <w:tcW w:w="1809" w:type="dxa"/>
          </w:tcPr>
          <w:p w14:paraId="577ADE0B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1 ml/h,2,45mins</w:t>
            </w:r>
          </w:p>
        </w:tc>
        <w:tc>
          <w:tcPr>
            <w:tcW w:w="993" w:type="dxa"/>
          </w:tcPr>
          <w:p w14:paraId="1FA5356C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1.88</w:t>
            </w:r>
            <w:r w:rsidRPr="00D8260E">
              <w:rPr>
                <w:sz w:val="14"/>
                <w:szCs w:val="16"/>
              </w:rPr>
              <w:t>±0.770</w:t>
            </w:r>
          </w:p>
        </w:tc>
        <w:tc>
          <w:tcPr>
            <w:tcW w:w="1134" w:type="dxa"/>
          </w:tcPr>
          <w:p w14:paraId="1FFF3984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0.91</w:t>
            </w:r>
            <w:r w:rsidRPr="00D8260E">
              <w:rPr>
                <w:sz w:val="14"/>
                <w:szCs w:val="16"/>
              </w:rPr>
              <w:t>±0.641</w:t>
            </w:r>
          </w:p>
        </w:tc>
        <w:tc>
          <w:tcPr>
            <w:tcW w:w="850" w:type="dxa"/>
          </w:tcPr>
          <w:p w14:paraId="1D4E4928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TBC</w:t>
            </w:r>
          </w:p>
        </w:tc>
        <w:tc>
          <w:tcPr>
            <w:tcW w:w="851" w:type="dxa"/>
          </w:tcPr>
          <w:p w14:paraId="5F5952F4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>
              <w:rPr>
                <w:snapToGrid w:val="0"/>
                <w:sz w:val="14"/>
                <w:szCs w:val="16"/>
                <w:lang w:val="en-GB" w:eastAsia="en-US"/>
              </w:rPr>
              <w:t>3.22</w:t>
            </w:r>
            <w:r w:rsidRPr="00D8260E">
              <w:rPr>
                <w:sz w:val="14"/>
                <w:szCs w:val="16"/>
              </w:rPr>
              <w:t>±</w:t>
            </w:r>
            <w:r>
              <w:rPr>
                <w:sz w:val="14"/>
                <w:szCs w:val="16"/>
              </w:rPr>
              <w:t>0.13</w:t>
            </w:r>
          </w:p>
        </w:tc>
      </w:tr>
      <w:tr w:rsidR="00D94CFB" w14:paraId="5DAE31E9" w14:textId="77777777" w:rsidTr="00370189">
        <w:tc>
          <w:tcPr>
            <w:tcW w:w="1809" w:type="dxa"/>
          </w:tcPr>
          <w:p w14:paraId="519380A9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 xml:space="preserve">Commercial </w:t>
            </w:r>
          </w:p>
        </w:tc>
        <w:tc>
          <w:tcPr>
            <w:tcW w:w="993" w:type="dxa"/>
          </w:tcPr>
          <w:p w14:paraId="22BBBA46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 w:rsidRPr="00D8260E">
              <w:rPr>
                <w:snapToGrid w:val="0"/>
                <w:sz w:val="14"/>
                <w:szCs w:val="16"/>
                <w:lang w:val="en-GB" w:eastAsia="en-US"/>
              </w:rPr>
              <w:t>20-30</w:t>
            </w:r>
          </w:p>
        </w:tc>
        <w:tc>
          <w:tcPr>
            <w:tcW w:w="1134" w:type="dxa"/>
          </w:tcPr>
          <w:p w14:paraId="16E5DD6F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>
              <w:rPr>
                <w:snapToGrid w:val="0"/>
                <w:sz w:val="14"/>
                <w:szCs w:val="16"/>
                <w:lang w:val="en-GB" w:eastAsia="en-US"/>
              </w:rPr>
              <w:t>TBC</w:t>
            </w:r>
          </w:p>
        </w:tc>
        <w:tc>
          <w:tcPr>
            <w:tcW w:w="850" w:type="dxa"/>
          </w:tcPr>
          <w:p w14:paraId="0B6CA22D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>
              <w:rPr>
                <w:snapToGrid w:val="0"/>
                <w:sz w:val="14"/>
                <w:szCs w:val="16"/>
                <w:lang w:val="en-GB" w:eastAsia="en-US"/>
              </w:rPr>
              <w:t>1.32±0.10</w:t>
            </w:r>
          </w:p>
        </w:tc>
        <w:tc>
          <w:tcPr>
            <w:tcW w:w="851" w:type="dxa"/>
          </w:tcPr>
          <w:p w14:paraId="61964A53" w14:textId="77777777" w:rsidR="00D94CFB" w:rsidRPr="00D8260E" w:rsidRDefault="00D94CFB" w:rsidP="00370189">
            <w:pPr>
              <w:tabs>
                <w:tab w:val="left" w:pos="340"/>
              </w:tabs>
              <w:rPr>
                <w:snapToGrid w:val="0"/>
                <w:sz w:val="14"/>
                <w:szCs w:val="16"/>
                <w:lang w:val="en-GB" w:eastAsia="en-US"/>
              </w:rPr>
            </w:pPr>
            <w:r>
              <w:rPr>
                <w:snapToGrid w:val="0"/>
                <w:sz w:val="14"/>
                <w:szCs w:val="16"/>
                <w:lang w:val="en-GB" w:eastAsia="en-US"/>
              </w:rPr>
              <w:t>17.</w:t>
            </w:r>
            <w:r w:rsidRPr="00D8260E">
              <w:rPr>
                <w:snapToGrid w:val="0"/>
                <w:sz w:val="14"/>
                <w:szCs w:val="16"/>
                <w:lang w:val="en-GB" w:eastAsia="en-US"/>
              </w:rPr>
              <w:t>8</w:t>
            </w:r>
            <w:r>
              <w:rPr>
                <w:sz w:val="14"/>
                <w:szCs w:val="16"/>
              </w:rPr>
              <w:t>±5</w:t>
            </w:r>
          </w:p>
        </w:tc>
      </w:tr>
    </w:tbl>
    <w:p w14:paraId="33C23C43" w14:textId="01707948" w:rsidR="00401BF0" w:rsidRPr="00D2532A" w:rsidRDefault="0061641E" w:rsidP="006600B1">
      <w:pPr>
        <w:jc w:val="both"/>
        <w:rPr>
          <w:bCs/>
          <w:sz w:val="16"/>
          <w:lang w:val="en-GB"/>
        </w:rPr>
      </w:pPr>
      <w:r w:rsidRPr="005D4771">
        <w:rPr>
          <w:bCs/>
          <w:sz w:val="16"/>
          <w:lang w:val="en-GB"/>
        </w:rPr>
        <w:t xml:space="preserve">Table1 </w:t>
      </w:r>
      <w:r w:rsidR="00801704" w:rsidRPr="005D4771">
        <w:rPr>
          <w:bCs/>
          <w:sz w:val="16"/>
          <w:lang w:val="en-GB"/>
        </w:rPr>
        <w:t xml:space="preserve">The </w:t>
      </w:r>
      <w:proofErr w:type="spellStart"/>
      <w:r w:rsidR="00D8260E" w:rsidRPr="005D4771">
        <w:rPr>
          <w:bCs/>
          <w:sz w:val="16"/>
          <w:lang w:val="en-GB"/>
        </w:rPr>
        <w:t>electrospun</w:t>
      </w:r>
      <w:proofErr w:type="spellEnd"/>
      <w:r w:rsidR="00D8260E" w:rsidRPr="005D4771">
        <w:rPr>
          <w:bCs/>
          <w:sz w:val="16"/>
          <w:lang w:val="en-GB"/>
        </w:rPr>
        <w:t xml:space="preserve"> </w:t>
      </w:r>
      <w:r w:rsidRPr="005D4771">
        <w:rPr>
          <w:bCs/>
          <w:sz w:val="16"/>
          <w:lang w:val="en-GB"/>
        </w:rPr>
        <w:t>scaffold</w:t>
      </w:r>
      <w:r w:rsidR="00565E98" w:rsidRPr="005D4771">
        <w:rPr>
          <w:bCs/>
          <w:sz w:val="16"/>
          <w:lang w:val="en-GB"/>
        </w:rPr>
        <w:t>s</w:t>
      </w:r>
      <w:r w:rsidRPr="005D4771">
        <w:rPr>
          <w:bCs/>
          <w:sz w:val="16"/>
          <w:lang w:val="en-GB"/>
        </w:rPr>
        <w:t xml:space="preserve"> and</w:t>
      </w:r>
      <w:r w:rsidR="00B47B4E" w:rsidRPr="005D4771">
        <w:rPr>
          <w:bCs/>
          <w:sz w:val="16"/>
          <w:lang w:val="en-GB"/>
        </w:rPr>
        <w:t xml:space="preserve"> glucose diffusivities</w:t>
      </w:r>
      <w:r w:rsidR="00D8260E" w:rsidRPr="005D4771">
        <w:rPr>
          <w:bCs/>
          <w:sz w:val="16"/>
          <w:lang w:val="en-GB"/>
        </w:rPr>
        <w:t xml:space="preserve"> with/ without cells</w:t>
      </w:r>
    </w:p>
    <w:p w14:paraId="45B3E9F7" w14:textId="49D97E1D" w:rsidR="00D15793" w:rsidRDefault="00B7517C" w:rsidP="00E755BE">
      <w:pPr>
        <w:jc w:val="both"/>
        <w:rPr>
          <w:rFonts w:ascii="Times" w:eastAsia="Times New Roman" w:hAnsi="Times"/>
          <w:lang w:eastAsia="zh-CN"/>
        </w:rPr>
      </w:pPr>
      <w:r>
        <w:rPr>
          <w:snapToGrid w:val="0"/>
          <w:lang w:val="en-GB" w:eastAsia="en-US"/>
        </w:rPr>
        <w:t xml:space="preserve">The repetition of the same experimental condition produces similar results in terms of </w:t>
      </w:r>
      <w:proofErr w:type="spellStart"/>
      <w:r>
        <w:rPr>
          <w:snapToGrid w:val="0"/>
          <w:lang w:val="en-GB" w:eastAsia="en-US"/>
        </w:rPr>
        <w:t>fiber-fiber</w:t>
      </w:r>
      <w:proofErr w:type="spellEnd"/>
      <w:r>
        <w:rPr>
          <w:snapToGrid w:val="0"/>
          <w:lang w:val="en-GB" w:eastAsia="en-US"/>
        </w:rPr>
        <w:t xml:space="preserve"> space and </w:t>
      </w:r>
      <w:proofErr w:type="spellStart"/>
      <w:r>
        <w:rPr>
          <w:snapToGrid w:val="0"/>
          <w:lang w:val="en-GB" w:eastAsia="en-US"/>
        </w:rPr>
        <w:t>fiber</w:t>
      </w:r>
      <w:proofErr w:type="spellEnd"/>
      <w:r>
        <w:rPr>
          <w:snapToGrid w:val="0"/>
          <w:lang w:val="en-GB" w:eastAsia="en-US"/>
        </w:rPr>
        <w:t xml:space="preserve"> diameter</w:t>
      </w:r>
      <w:r w:rsidR="00067186">
        <w:rPr>
          <w:snapToGrid w:val="0"/>
          <w:lang w:val="en-GB" w:eastAsia="en-US"/>
        </w:rPr>
        <w:t>,</w:t>
      </w:r>
      <w:r>
        <w:rPr>
          <w:snapToGrid w:val="0"/>
          <w:lang w:val="en-GB" w:eastAsia="en-US"/>
        </w:rPr>
        <w:t xml:space="preserve"> </w:t>
      </w:r>
      <w:r w:rsidR="0046388B">
        <w:rPr>
          <w:snapToGrid w:val="0"/>
          <w:lang w:val="en-GB" w:eastAsia="zh-CN"/>
        </w:rPr>
        <w:t>which means the sc</w:t>
      </w:r>
      <w:r w:rsidR="00CA1A87">
        <w:rPr>
          <w:snapToGrid w:val="0"/>
          <w:lang w:val="en-GB" w:eastAsia="zh-CN"/>
        </w:rPr>
        <w:t>affold fabricated by electrospinning</w:t>
      </w:r>
      <w:r w:rsidR="0046388B">
        <w:rPr>
          <w:snapToGrid w:val="0"/>
          <w:lang w:val="en-GB" w:eastAsia="zh-CN"/>
        </w:rPr>
        <w:t xml:space="preserve"> is reliable and repeatable. </w:t>
      </w:r>
      <w:r w:rsidR="00CA1A87">
        <w:rPr>
          <w:snapToGrid w:val="0"/>
          <w:lang w:val="en-GB" w:eastAsia="zh-CN"/>
        </w:rPr>
        <w:t xml:space="preserve">In </w:t>
      </w:r>
      <w:r w:rsidR="0086083A">
        <w:rPr>
          <w:snapToGrid w:val="0"/>
          <w:lang w:val="en-GB" w:eastAsia="zh-CN"/>
        </w:rPr>
        <w:t>T</w:t>
      </w:r>
      <w:r w:rsidR="00CA1A87">
        <w:rPr>
          <w:snapToGrid w:val="0"/>
          <w:lang w:val="en-GB" w:eastAsia="zh-CN"/>
        </w:rPr>
        <w:t>able 1, it</w:t>
      </w:r>
      <w:r w:rsidR="00426551">
        <w:rPr>
          <w:snapToGrid w:val="0"/>
          <w:lang w:val="en-GB" w:eastAsia="zh-CN"/>
        </w:rPr>
        <w:t xml:space="preserve"> has been shown that</w:t>
      </w:r>
      <w:r w:rsidR="00CA1A87">
        <w:rPr>
          <w:snapToGrid w:val="0"/>
          <w:lang w:val="en-GB" w:eastAsia="zh-CN"/>
        </w:rPr>
        <w:t xml:space="preserve"> i</w:t>
      </w:r>
      <w:r w:rsidR="00057AF8">
        <w:rPr>
          <w:snapToGrid w:val="0"/>
          <w:lang w:val="en-GB" w:eastAsia="zh-CN"/>
        </w:rPr>
        <w:t xml:space="preserve">ncreasing flow rate causes </w:t>
      </w:r>
      <w:r w:rsidR="00F95586">
        <w:rPr>
          <w:snapToGrid w:val="0"/>
          <w:lang w:val="en-GB" w:eastAsia="zh-CN"/>
        </w:rPr>
        <w:t>increased</w:t>
      </w:r>
      <w:r w:rsidR="00057AF8">
        <w:rPr>
          <w:snapToGrid w:val="0"/>
          <w:lang w:val="en-GB" w:eastAsia="zh-CN"/>
        </w:rPr>
        <w:t xml:space="preserve"> </w:t>
      </w:r>
      <w:proofErr w:type="spellStart"/>
      <w:r w:rsidR="00D2532A">
        <w:rPr>
          <w:snapToGrid w:val="0"/>
          <w:lang w:val="en-GB" w:eastAsia="zh-CN"/>
        </w:rPr>
        <w:t>fiber-fiber</w:t>
      </w:r>
      <w:proofErr w:type="spellEnd"/>
      <w:r w:rsidR="00D2532A">
        <w:rPr>
          <w:snapToGrid w:val="0"/>
          <w:lang w:val="en-GB" w:eastAsia="zh-CN"/>
        </w:rPr>
        <w:t xml:space="preserve"> distance and </w:t>
      </w:r>
      <w:proofErr w:type="spellStart"/>
      <w:r w:rsidR="00D2532A">
        <w:rPr>
          <w:snapToGrid w:val="0"/>
          <w:lang w:val="en-GB" w:eastAsia="zh-CN"/>
        </w:rPr>
        <w:t>fiber</w:t>
      </w:r>
      <w:proofErr w:type="spellEnd"/>
      <w:r w:rsidR="006A05A4">
        <w:rPr>
          <w:snapToGrid w:val="0"/>
          <w:lang w:val="en-GB" w:eastAsia="zh-CN"/>
        </w:rPr>
        <w:t xml:space="preserve"> </w:t>
      </w:r>
      <w:r w:rsidR="00426551">
        <w:rPr>
          <w:snapToGrid w:val="0"/>
          <w:lang w:val="en-GB" w:eastAsia="zh-CN"/>
        </w:rPr>
        <w:t>diameter</w:t>
      </w:r>
      <w:r w:rsidR="00067186">
        <w:rPr>
          <w:snapToGrid w:val="0"/>
          <w:lang w:val="en-GB" w:eastAsia="zh-CN"/>
        </w:rPr>
        <w:t>,</w:t>
      </w:r>
      <w:r w:rsidR="00426551">
        <w:rPr>
          <w:snapToGrid w:val="0"/>
          <w:lang w:val="en-GB" w:eastAsia="zh-CN"/>
        </w:rPr>
        <w:t xml:space="preserve"> which may be due to in</w:t>
      </w:r>
      <w:r w:rsidR="00057AF8">
        <w:rPr>
          <w:rFonts w:eastAsia="Times New Roman"/>
        </w:rPr>
        <w:t>sufficient solvent evaporation.</w:t>
      </w:r>
      <w:r w:rsidR="004817B4">
        <w:rPr>
          <w:rFonts w:eastAsia="Times New Roman"/>
        </w:rPr>
        <w:t xml:space="preserve"> </w:t>
      </w:r>
      <w:r w:rsidR="00734A01">
        <w:rPr>
          <w:rFonts w:ascii="Times" w:eastAsia="Times New Roman" w:hAnsi="Times"/>
          <w:lang w:eastAsia="zh-CN"/>
        </w:rPr>
        <w:t>It is also evident from Table 1 that the usage</w:t>
      </w:r>
      <w:r w:rsidR="00E755BE">
        <w:rPr>
          <w:rFonts w:ascii="Times" w:eastAsia="Times New Roman" w:hAnsi="Times"/>
          <w:lang w:eastAsia="zh-CN"/>
        </w:rPr>
        <w:t>s</w:t>
      </w:r>
      <w:r w:rsidR="00734A01">
        <w:rPr>
          <w:rFonts w:ascii="Times" w:eastAsia="Times New Roman" w:hAnsi="Times"/>
          <w:lang w:eastAsia="zh-CN"/>
        </w:rPr>
        <w:t xml:space="preserve"> of </w:t>
      </w:r>
      <w:r w:rsidR="00057AF8">
        <w:rPr>
          <w:rFonts w:ascii="Times" w:eastAsia="Times New Roman" w:hAnsi="Times"/>
          <w:lang w:eastAsia="zh-CN"/>
        </w:rPr>
        <w:t>two syringes and</w:t>
      </w:r>
      <w:r w:rsidR="00734A01">
        <w:rPr>
          <w:rFonts w:ascii="Times" w:eastAsia="Times New Roman" w:hAnsi="Times"/>
          <w:lang w:eastAsia="zh-CN"/>
        </w:rPr>
        <w:t xml:space="preserve"> by</w:t>
      </w:r>
      <w:r w:rsidR="00067186">
        <w:rPr>
          <w:rFonts w:ascii="Times" w:eastAsia="Times New Roman" w:hAnsi="Times"/>
          <w:lang w:eastAsia="zh-CN"/>
        </w:rPr>
        <w:t xml:space="preserve"> ha</w:t>
      </w:r>
      <w:r w:rsidR="00734A01">
        <w:rPr>
          <w:rFonts w:ascii="Times" w:eastAsia="Times New Roman" w:hAnsi="Times"/>
          <w:lang w:eastAsia="zh-CN"/>
        </w:rPr>
        <w:t>ving the</w:t>
      </w:r>
      <w:r w:rsidR="00057AF8">
        <w:rPr>
          <w:rFonts w:ascii="Times" w:eastAsia="Times New Roman" w:hAnsi="Times"/>
          <w:lang w:eastAsia="zh-CN"/>
        </w:rPr>
        <w:t xml:space="preserve"> experiment</w:t>
      </w:r>
      <w:r w:rsidR="00734A01">
        <w:rPr>
          <w:rFonts w:ascii="Times" w:eastAsia="Times New Roman" w:hAnsi="Times"/>
          <w:lang w:eastAsia="zh-CN"/>
        </w:rPr>
        <w:t>al</w:t>
      </w:r>
      <w:r w:rsidR="00057AF8">
        <w:rPr>
          <w:rFonts w:ascii="Times" w:eastAsia="Times New Roman" w:hAnsi="Times"/>
          <w:lang w:eastAsia="zh-CN"/>
        </w:rPr>
        <w:t xml:space="preserve"> duration, </w:t>
      </w:r>
      <w:r w:rsidR="00A974F0">
        <w:rPr>
          <w:rFonts w:ascii="Times" w:eastAsia="Times New Roman" w:hAnsi="Times"/>
          <w:lang w:eastAsia="zh-CN"/>
        </w:rPr>
        <w:t xml:space="preserve">the fiber-fiber </w:t>
      </w:r>
      <w:r w:rsidR="004817B4">
        <w:rPr>
          <w:rFonts w:ascii="Times" w:eastAsia="Times New Roman" w:hAnsi="Times"/>
          <w:lang w:eastAsia="zh-CN"/>
        </w:rPr>
        <w:t>space</w:t>
      </w:r>
      <w:r w:rsidR="00D2532A">
        <w:rPr>
          <w:rFonts w:ascii="Times" w:eastAsia="Times New Roman" w:hAnsi="Times"/>
          <w:lang w:eastAsia="zh-CN"/>
        </w:rPr>
        <w:t xml:space="preserve"> and fiber</w:t>
      </w:r>
      <w:r w:rsidR="00A974F0">
        <w:rPr>
          <w:rFonts w:ascii="Times" w:eastAsia="Times New Roman" w:hAnsi="Times"/>
          <w:lang w:eastAsia="zh-CN"/>
        </w:rPr>
        <w:t xml:space="preserve"> diameter </w:t>
      </w:r>
      <w:r w:rsidR="00734A01">
        <w:rPr>
          <w:rFonts w:ascii="Times" w:eastAsia="Times New Roman" w:hAnsi="Times"/>
          <w:lang w:eastAsia="zh-CN"/>
        </w:rPr>
        <w:t>have slightly</w:t>
      </w:r>
      <w:r w:rsidR="00A974F0">
        <w:rPr>
          <w:rFonts w:ascii="Times" w:eastAsia="Times New Roman" w:hAnsi="Times"/>
          <w:lang w:eastAsia="zh-CN"/>
        </w:rPr>
        <w:t xml:space="preserve"> increased.</w:t>
      </w:r>
      <w:r w:rsidR="00D6274E">
        <w:rPr>
          <w:rFonts w:ascii="Times" w:eastAsia="Times New Roman" w:hAnsi="Times"/>
          <w:lang w:eastAsia="zh-CN"/>
        </w:rPr>
        <w:t xml:space="preserve"> </w:t>
      </w:r>
      <w:r w:rsidR="00F95586">
        <w:rPr>
          <w:rFonts w:ascii="Times" w:eastAsia="Times New Roman" w:hAnsi="Times"/>
          <w:lang w:eastAsia="zh-CN"/>
        </w:rPr>
        <w:t>B</w:t>
      </w:r>
      <w:r w:rsidR="00D15793">
        <w:rPr>
          <w:rFonts w:ascii="Times" w:eastAsia="Times New Roman" w:hAnsi="Times"/>
          <w:lang w:eastAsia="zh-CN"/>
        </w:rPr>
        <w:t>igger radiu</w:t>
      </w:r>
      <w:r w:rsidR="00806195">
        <w:rPr>
          <w:rFonts w:ascii="Times" w:eastAsia="Times New Roman" w:hAnsi="Times"/>
          <w:lang w:eastAsia="zh-CN"/>
        </w:rPr>
        <w:t>s</w:t>
      </w:r>
      <w:r w:rsidR="00D15793">
        <w:rPr>
          <w:rFonts w:ascii="Times" w:eastAsia="Times New Roman" w:hAnsi="Times"/>
          <w:lang w:eastAsia="zh-CN"/>
        </w:rPr>
        <w:t xml:space="preserve"> with two syringes causes </w:t>
      </w:r>
      <w:r w:rsidR="004E0E91">
        <w:rPr>
          <w:rFonts w:ascii="Times" w:eastAsia="Times New Roman" w:hAnsi="Times"/>
          <w:lang w:eastAsia="zh-CN"/>
        </w:rPr>
        <w:t xml:space="preserve">a </w:t>
      </w:r>
      <w:r w:rsidR="00D15793">
        <w:rPr>
          <w:rFonts w:ascii="Times" w:eastAsia="Times New Roman" w:hAnsi="Times"/>
          <w:lang w:eastAsia="zh-CN"/>
        </w:rPr>
        <w:t xml:space="preserve">larger coated area. Hence, </w:t>
      </w:r>
      <w:r w:rsidR="004817B4">
        <w:rPr>
          <w:rFonts w:ascii="Times" w:eastAsia="Times New Roman" w:hAnsi="Times"/>
          <w:lang w:eastAsia="zh-CN"/>
        </w:rPr>
        <w:t xml:space="preserve">the </w:t>
      </w:r>
      <w:r w:rsidR="005D4771">
        <w:rPr>
          <w:rFonts w:ascii="Times" w:eastAsia="Times New Roman" w:hAnsi="Times"/>
          <w:lang w:eastAsia="zh-CN"/>
        </w:rPr>
        <w:t>e</w:t>
      </w:r>
      <w:r w:rsidR="005D4771">
        <w:rPr>
          <w:rFonts w:ascii="Times" w:eastAsia="Times New Roman" w:hAnsi="Times" w:hint="eastAsia"/>
          <w:lang w:eastAsia="zh-CN"/>
        </w:rPr>
        <w:t>lectro</w:t>
      </w:r>
      <w:r w:rsidR="00E755BE">
        <w:rPr>
          <w:rFonts w:ascii="Times" w:eastAsia="Times New Roman" w:hAnsi="Times"/>
          <w:lang w:eastAsia="zh-CN"/>
        </w:rPr>
        <w:t xml:space="preserve">spinning </w:t>
      </w:r>
      <w:r w:rsidR="00D2532A">
        <w:rPr>
          <w:rFonts w:ascii="Times" w:eastAsia="Times New Roman" w:hAnsi="Times"/>
          <w:lang w:eastAsia="zh-CN"/>
        </w:rPr>
        <w:t xml:space="preserve">with </w:t>
      </w:r>
      <w:r w:rsidR="00E755BE">
        <w:rPr>
          <w:rFonts w:ascii="Times" w:eastAsia="Times New Roman" w:hAnsi="Times"/>
          <w:lang w:eastAsia="zh-CN"/>
        </w:rPr>
        <w:t xml:space="preserve">two </w:t>
      </w:r>
      <w:r w:rsidR="00D2532A">
        <w:rPr>
          <w:rFonts w:ascii="Times" w:eastAsia="Times New Roman" w:hAnsi="Times"/>
          <w:lang w:eastAsia="zh-CN"/>
        </w:rPr>
        <w:t xml:space="preserve">syringes is </w:t>
      </w:r>
      <w:r w:rsidR="004817B4">
        <w:rPr>
          <w:rFonts w:ascii="Times" w:eastAsia="Times New Roman" w:hAnsi="Times"/>
          <w:lang w:eastAsia="zh-CN"/>
        </w:rPr>
        <w:t>more efficient.</w:t>
      </w:r>
      <w:r w:rsidR="00565E98">
        <w:rPr>
          <w:rFonts w:ascii="Times" w:eastAsia="Times New Roman" w:hAnsi="Times"/>
          <w:lang w:eastAsia="zh-CN"/>
        </w:rPr>
        <w:t xml:space="preserve"> Compared with </w:t>
      </w:r>
      <w:r w:rsidR="00806195">
        <w:rPr>
          <w:rFonts w:ascii="Times" w:eastAsia="Times New Roman" w:hAnsi="Times"/>
          <w:lang w:eastAsia="zh-CN"/>
        </w:rPr>
        <w:t>the cel</w:t>
      </w:r>
      <w:r w:rsidR="00565E98">
        <w:rPr>
          <w:rFonts w:ascii="Times" w:eastAsia="Times New Roman" w:hAnsi="Times"/>
          <w:lang w:eastAsia="zh-CN"/>
        </w:rPr>
        <w:t>l</w:t>
      </w:r>
      <w:r w:rsidR="00806195">
        <w:rPr>
          <w:rFonts w:ascii="Times" w:eastAsia="Times New Roman" w:hAnsi="Times"/>
          <w:lang w:eastAsia="zh-CN"/>
        </w:rPr>
        <w:t xml:space="preserve"> free</w:t>
      </w:r>
      <w:r w:rsidR="00565E98">
        <w:rPr>
          <w:rFonts w:ascii="Times" w:eastAsia="Times New Roman" w:hAnsi="Times"/>
          <w:lang w:eastAsia="zh-CN"/>
        </w:rPr>
        <w:t xml:space="preserve"> scaffold, glucose diffusivity with seeded cell scaffold is reduced, </w:t>
      </w:r>
      <w:r w:rsidR="00565E98">
        <w:rPr>
          <w:snapToGrid w:val="0"/>
          <w:lang w:val="en-GB" w:eastAsia="en-US"/>
        </w:rPr>
        <w:t>due to narrower channel for passing through.</w:t>
      </w:r>
    </w:p>
    <w:p w14:paraId="22239408" w14:textId="77777777" w:rsidR="00851BDF" w:rsidRPr="00D8260E" w:rsidRDefault="00851BDF" w:rsidP="00D8260E">
      <w:pPr>
        <w:jc w:val="both"/>
        <w:rPr>
          <w:b/>
          <w:bCs/>
          <w:snapToGrid w:val="0"/>
          <w:sz w:val="16"/>
          <w:lang w:val="en-GB" w:eastAsia="en-US"/>
        </w:rPr>
      </w:pPr>
      <w:r w:rsidRPr="00D8260E">
        <w:rPr>
          <w:b/>
          <w:bCs/>
          <w:snapToGrid w:val="0"/>
          <w:lang w:val="en-GB" w:eastAsia="en-US"/>
        </w:rPr>
        <w:t>CONCLUSIONS</w:t>
      </w:r>
    </w:p>
    <w:p w14:paraId="2ED6207D" w14:textId="0E2BE4FA" w:rsidR="00D16104" w:rsidRPr="000C297D" w:rsidRDefault="00A2419E" w:rsidP="00E755BE">
      <w:pPr>
        <w:jc w:val="both"/>
        <w:rPr>
          <w:snapToGrid w:val="0"/>
          <w:lang w:val="en-GB" w:eastAsia="en-US"/>
        </w:rPr>
      </w:pPr>
      <w:r>
        <w:rPr>
          <w:snapToGrid w:val="0"/>
          <w:lang w:val="en-GB" w:eastAsia="en-US"/>
        </w:rPr>
        <w:t>In this study, the effect of electrospinnin</w:t>
      </w:r>
      <w:r w:rsidR="004817B4">
        <w:rPr>
          <w:snapToGrid w:val="0"/>
          <w:lang w:val="en-GB" w:eastAsia="en-US"/>
        </w:rPr>
        <w:t>g parameters, such as</w:t>
      </w:r>
      <w:r w:rsidR="00D576D9">
        <w:rPr>
          <w:snapToGrid w:val="0"/>
          <w:lang w:val="en-GB" w:eastAsia="en-US"/>
        </w:rPr>
        <w:t xml:space="preserve"> the</w:t>
      </w:r>
      <w:r w:rsidR="004817B4">
        <w:rPr>
          <w:snapToGrid w:val="0"/>
          <w:lang w:val="en-GB" w:eastAsia="en-US"/>
        </w:rPr>
        <w:t xml:space="preserve"> </w:t>
      </w:r>
      <w:r w:rsidR="00E755BE">
        <w:rPr>
          <w:snapToGrid w:val="0"/>
          <w:lang w:val="en-GB" w:eastAsia="en-US"/>
        </w:rPr>
        <w:t xml:space="preserve">polymer </w:t>
      </w:r>
      <w:r w:rsidR="004817B4">
        <w:rPr>
          <w:snapToGrid w:val="0"/>
          <w:lang w:val="en-GB" w:eastAsia="en-US"/>
        </w:rPr>
        <w:t>flow rate</w:t>
      </w:r>
      <w:r>
        <w:rPr>
          <w:snapToGrid w:val="0"/>
          <w:lang w:val="en-GB" w:eastAsia="en-US"/>
        </w:rPr>
        <w:t xml:space="preserve"> and </w:t>
      </w:r>
      <w:r w:rsidR="00E755BE">
        <w:rPr>
          <w:snapToGrid w:val="0"/>
          <w:lang w:val="en-GB" w:eastAsia="en-US"/>
        </w:rPr>
        <w:t xml:space="preserve">electrospinning </w:t>
      </w:r>
      <w:r>
        <w:rPr>
          <w:snapToGrid w:val="0"/>
          <w:lang w:val="en-GB" w:eastAsia="en-US"/>
        </w:rPr>
        <w:t xml:space="preserve">duration on pore morphology of </w:t>
      </w:r>
      <w:proofErr w:type="spellStart"/>
      <w:r>
        <w:rPr>
          <w:snapToGrid w:val="0"/>
          <w:lang w:val="en-GB" w:eastAsia="en-US"/>
        </w:rPr>
        <w:t>electrospun</w:t>
      </w:r>
      <w:proofErr w:type="spellEnd"/>
      <w:r>
        <w:rPr>
          <w:snapToGrid w:val="0"/>
          <w:lang w:val="en-GB" w:eastAsia="en-US"/>
        </w:rPr>
        <w:t xml:space="preserve"> PCL scaffolds are investigated. </w:t>
      </w:r>
      <w:r w:rsidR="00D576D9">
        <w:rPr>
          <w:snapToGrid w:val="0"/>
          <w:lang w:val="en-GB" w:eastAsia="en-US"/>
        </w:rPr>
        <w:t>H</w:t>
      </w:r>
      <w:r w:rsidR="000C297D">
        <w:rPr>
          <w:snapToGrid w:val="0"/>
          <w:lang w:val="en-GB" w:eastAsia="en-US"/>
        </w:rPr>
        <w:t>igher flow rate increases</w:t>
      </w:r>
      <w:r w:rsidR="00D2532A">
        <w:rPr>
          <w:snapToGrid w:val="0"/>
          <w:lang w:val="en-GB" w:eastAsia="en-US"/>
        </w:rPr>
        <w:t xml:space="preserve"> </w:t>
      </w:r>
      <w:proofErr w:type="spellStart"/>
      <w:r w:rsidR="00D2532A">
        <w:rPr>
          <w:snapToGrid w:val="0"/>
          <w:lang w:val="en-GB" w:eastAsia="en-US"/>
        </w:rPr>
        <w:t>fiber-fiber</w:t>
      </w:r>
      <w:proofErr w:type="spellEnd"/>
      <w:r w:rsidR="00D2532A">
        <w:rPr>
          <w:snapToGrid w:val="0"/>
          <w:lang w:val="en-GB" w:eastAsia="en-US"/>
        </w:rPr>
        <w:t xml:space="preserve"> space and </w:t>
      </w:r>
      <w:proofErr w:type="spellStart"/>
      <w:r w:rsidR="00D2532A">
        <w:rPr>
          <w:snapToGrid w:val="0"/>
          <w:lang w:val="en-GB" w:eastAsia="en-US"/>
        </w:rPr>
        <w:t>fiber</w:t>
      </w:r>
      <w:proofErr w:type="spellEnd"/>
      <w:r w:rsidR="00801704">
        <w:rPr>
          <w:snapToGrid w:val="0"/>
          <w:lang w:val="en-GB" w:eastAsia="en-US"/>
        </w:rPr>
        <w:t xml:space="preserve"> diameter with wider distribution due to the </w:t>
      </w:r>
      <w:r w:rsidR="000C297D">
        <w:rPr>
          <w:snapToGrid w:val="0"/>
          <w:lang w:val="en-GB" w:eastAsia="en-US"/>
        </w:rPr>
        <w:t>insufficient</w:t>
      </w:r>
      <w:r w:rsidR="00801704">
        <w:rPr>
          <w:rFonts w:eastAsia="Times New Roman"/>
        </w:rPr>
        <w:t xml:space="preserve"> solvent evaporation and </w:t>
      </w:r>
      <w:r w:rsidR="00801704" w:rsidRPr="006A05A4">
        <w:rPr>
          <w:rFonts w:ascii="Times" w:eastAsia="Times New Roman" w:hAnsi="Times"/>
          <w:lang w:eastAsia="zh-CN"/>
        </w:rPr>
        <w:t>gravitational</w:t>
      </w:r>
      <w:r w:rsidR="00801704">
        <w:rPr>
          <w:rFonts w:ascii="Times" w:eastAsia="Times New Roman" w:hAnsi="Times"/>
          <w:lang w:eastAsia="zh-CN"/>
        </w:rPr>
        <w:t xml:space="preserve"> force.</w:t>
      </w:r>
      <w:r w:rsidR="00801704" w:rsidRPr="00801704">
        <w:rPr>
          <w:rFonts w:ascii="Times" w:eastAsia="Times New Roman" w:hAnsi="Times"/>
          <w:lang w:eastAsia="zh-CN"/>
        </w:rPr>
        <w:t xml:space="preserve"> </w:t>
      </w:r>
      <w:r w:rsidR="00D2532A">
        <w:rPr>
          <w:rFonts w:ascii="Times" w:eastAsia="Times New Roman" w:hAnsi="Times"/>
          <w:lang w:eastAsia="zh-CN"/>
        </w:rPr>
        <w:t>The fiber-fiber</w:t>
      </w:r>
      <w:r w:rsidR="00801704">
        <w:rPr>
          <w:rFonts w:ascii="Times" w:eastAsia="Times New Roman" w:hAnsi="Times"/>
          <w:lang w:eastAsia="zh-CN"/>
        </w:rPr>
        <w:t xml:space="preserve"> distance and fiber diameter are</w:t>
      </w:r>
      <w:r w:rsidR="00D576D9">
        <w:rPr>
          <w:rFonts w:ascii="Times" w:eastAsia="Times New Roman" w:hAnsi="Times"/>
          <w:lang w:eastAsia="zh-CN"/>
        </w:rPr>
        <w:t xml:space="preserve"> also slightly</w:t>
      </w:r>
      <w:r w:rsidR="00801704">
        <w:rPr>
          <w:rFonts w:ascii="Times" w:eastAsia="Times New Roman" w:hAnsi="Times"/>
          <w:lang w:eastAsia="zh-CN"/>
        </w:rPr>
        <w:t xml:space="preserve"> increased with</w:t>
      </w:r>
      <w:r w:rsidR="00D576D9">
        <w:rPr>
          <w:rFonts w:ascii="Times" w:eastAsia="Times New Roman" w:hAnsi="Times"/>
          <w:lang w:eastAsia="zh-CN"/>
        </w:rPr>
        <w:t xml:space="preserve"> the usage of</w:t>
      </w:r>
      <w:r w:rsidR="00801704">
        <w:rPr>
          <w:rFonts w:ascii="Times" w:eastAsia="Times New Roman" w:hAnsi="Times"/>
          <w:lang w:eastAsia="zh-CN"/>
        </w:rPr>
        <w:t xml:space="preserve"> two syringes. </w:t>
      </w:r>
      <w:r w:rsidR="00E755BE">
        <w:rPr>
          <w:rFonts w:ascii="Times" w:eastAsia="Times New Roman" w:hAnsi="Times"/>
          <w:lang w:eastAsia="zh-CN"/>
        </w:rPr>
        <w:t xml:space="preserve">Effects of these </w:t>
      </w:r>
      <w:proofErr w:type="spellStart"/>
      <w:r w:rsidR="00E755BE">
        <w:rPr>
          <w:rFonts w:ascii="Times" w:eastAsia="Times New Roman" w:hAnsi="Times"/>
          <w:lang w:eastAsia="zh-CN"/>
        </w:rPr>
        <w:t>precense</w:t>
      </w:r>
      <w:proofErr w:type="spellEnd"/>
      <w:r w:rsidR="00E755BE">
        <w:rPr>
          <w:rFonts w:ascii="Times" w:eastAsia="Times New Roman" w:hAnsi="Times"/>
          <w:lang w:eastAsia="zh-CN"/>
        </w:rPr>
        <w:t xml:space="preserve"> of cells on </w:t>
      </w:r>
      <w:r w:rsidR="00565E98">
        <w:rPr>
          <w:rFonts w:ascii="Times" w:eastAsia="Times New Roman" w:hAnsi="Times"/>
          <w:lang w:eastAsia="zh-CN"/>
        </w:rPr>
        <w:t>glucose diffusivity</w:t>
      </w:r>
      <w:r w:rsidR="00E755BE">
        <w:rPr>
          <w:rFonts w:ascii="Times" w:eastAsia="Times New Roman" w:hAnsi="Times"/>
          <w:lang w:eastAsia="zh-CN"/>
        </w:rPr>
        <w:t xml:space="preserve"> is being determined</w:t>
      </w:r>
      <w:r w:rsidR="00565E98">
        <w:rPr>
          <w:rFonts w:ascii="Times" w:eastAsia="Times New Roman" w:hAnsi="Times"/>
          <w:lang w:eastAsia="zh-CN"/>
        </w:rPr>
        <w:t xml:space="preserve">. </w:t>
      </w:r>
    </w:p>
    <w:p w14:paraId="7E203C07" w14:textId="77777777" w:rsidR="00851BDF" w:rsidRPr="0088015D" w:rsidRDefault="00851BDF" w:rsidP="00D16104">
      <w:pPr>
        <w:jc w:val="both"/>
        <w:rPr>
          <w:b/>
          <w:bCs/>
          <w:snapToGrid w:val="0"/>
          <w:lang w:val="en-GB" w:eastAsia="en-US"/>
        </w:rPr>
      </w:pPr>
      <w:r w:rsidRPr="0088015D">
        <w:rPr>
          <w:b/>
          <w:bCs/>
          <w:snapToGrid w:val="0"/>
          <w:lang w:val="en-GB" w:eastAsia="en-US"/>
        </w:rPr>
        <w:t>REFERENCES</w:t>
      </w:r>
    </w:p>
    <w:p w14:paraId="1C7EAAF2" w14:textId="48ABF34A" w:rsidR="00E542EB" w:rsidRPr="00E542EB" w:rsidRDefault="00D8260E" w:rsidP="004817B4">
      <w:pPr>
        <w:autoSpaceDE w:val="0"/>
        <w:autoSpaceDN w:val="0"/>
        <w:adjustRightInd w:val="0"/>
        <w:rPr>
          <w:sz w:val="16"/>
        </w:rPr>
      </w:pPr>
      <w:r>
        <w:rPr>
          <w:sz w:val="16"/>
          <w:lang w:eastAsia="zh-CN"/>
        </w:rPr>
        <w:t xml:space="preserve"> [1</w:t>
      </w:r>
      <w:r w:rsidR="00E542EB" w:rsidRPr="00EB1451">
        <w:rPr>
          <w:sz w:val="16"/>
          <w:lang w:eastAsia="zh-CN"/>
        </w:rPr>
        <w:t>]</w:t>
      </w:r>
      <w:r w:rsidR="000F0A03">
        <w:rPr>
          <w:sz w:val="16"/>
          <w:lang w:eastAsia="zh-CN"/>
        </w:rPr>
        <w:t xml:space="preserve"> </w:t>
      </w:r>
      <w:r w:rsidR="00E542EB" w:rsidRPr="00EB1451">
        <w:rPr>
          <w:sz w:val="16"/>
          <w:lang w:eastAsia="zh-CN"/>
        </w:rPr>
        <w:t>H. Suhaimi, S. Wang, T. Thornton, D.B. Das, On glucose diffusivity of tissue engineering membranes and scaffolds, Chem. Eng. Sci. 126 (2015) 244–256.</w:t>
      </w:r>
    </w:p>
    <w:sectPr w:rsidR="00E542EB" w:rsidRPr="00E542EB" w:rsidSect="00340B0D">
      <w:headerReference w:type="even" r:id="rId14"/>
      <w:headerReference w:type="default" r:id="rId15"/>
      <w:pgSz w:w="11907" w:h="16840" w:code="9"/>
      <w:pgMar w:top="1440" w:right="851" w:bottom="1440" w:left="964" w:header="720" w:footer="720" w:gutter="0"/>
      <w:cols w:num="2" w:space="34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BE9A7A" w15:done="0"/>
  <w15:commentEx w15:paraId="684DD788" w15:done="0"/>
  <w15:commentEx w15:paraId="51029799" w15:done="0"/>
  <w15:commentEx w15:paraId="2431E768" w15:done="0"/>
  <w15:commentEx w15:paraId="21B74B3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DB063F" w14:textId="77777777" w:rsidR="00D94CFB" w:rsidRDefault="00D94CFB">
      <w:r>
        <w:separator/>
      </w:r>
    </w:p>
  </w:endnote>
  <w:endnote w:type="continuationSeparator" w:id="0">
    <w:p w14:paraId="21EE8869" w14:textId="77777777" w:rsidR="00D94CFB" w:rsidRDefault="00D94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410EB" w14:textId="77777777" w:rsidR="00D94CFB" w:rsidRDefault="00D94CFB">
      <w:r>
        <w:separator/>
      </w:r>
    </w:p>
  </w:footnote>
  <w:footnote w:type="continuationSeparator" w:id="0">
    <w:p w14:paraId="33276C2F" w14:textId="77777777" w:rsidR="00D94CFB" w:rsidRDefault="00D94C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93934" w14:textId="77777777" w:rsidR="00D94CFB" w:rsidRDefault="00D94CF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7846F9C" w14:textId="77777777" w:rsidR="00D94CFB" w:rsidRDefault="00D94CFB">
    <w:pPr>
      <w:pStyle w:val="a5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6B7A4" w14:textId="77777777" w:rsidR="00D94CFB" w:rsidRDefault="00D94CFB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95848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3F13E4"/>
    <w:multiLevelType w:val="singleLevel"/>
    <w:tmpl w:val="AFB2F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3">
    <w:nsid w:val="09FF2469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FF131DB"/>
    <w:multiLevelType w:val="singleLevel"/>
    <w:tmpl w:val="A4946F76"/>
    <w:lvl w:ilvl="0">
      <w:start w:val="1"/>
      <w:numFmt w:val="decimal"/>
      <w:lvlText w:val="%1)"/>
      <w:lvlJc w:val="left"/>
      <w:pPr>
        <w:tabs>
          <w:tab w:val="num" w:pos="648"/>
        </w:tabs>
        <w:ind w:left="648" w:hanging="360"/>
      </w:pPr>
      <w:rPr>
        <w:rFonts w:hint="default"/>
      </w:rPr>
    </w:lvl>
  </w:abstractNum>
  <w:abstractNum w:abstractNumId="5">
    <w:nsid w:val="12EF0C99"/>
    <w:multiLevelType w:val="multilevel"/>
    <w:tmpl w:val="56C66484"/>
    <w:lvl w:ilvl="0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15DE11DD"/>
    <w:multiLevelType w:val="hybridMultilevel"/>
    <w:tmpl w:val="DDF22E90"/>
    <w:lvl w:ilvl="0" w:tplc="BF6C4678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sz w:val="14"/>
        <w:szCs w:val="16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27117B81"/>
    <w:multiLevelType w:val="hybridMultilevel"/>
    <w:tmpl w:val="A1EEA21A"/>
    <w:lvl w:ilvl="0" w:tplc="335EF4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47F625E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9B72FD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CB0D9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274805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160AD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D7490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08AD11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E9D8BB6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A3149FC"/>
    <w:multiLevelType w:val="hybridMultilevel"/>
    <w:tmpl w:val="5EE846AA"/>
    <w:lvl w:ilvl="0" w:tplc="63004E1E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2AD61E3D"/>
    <w:multiLevelType w:val="hybridMultilevel"/>
    <w:tmpl w:val="1DD49742"/>
    <w:lvl w:ilvl="0" w:tplc="BC30F81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152815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075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A498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DAF8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E603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D0AE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E90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E098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1">
    <w:nsid w:val="46D404F1"/>
    <w:multiLevelType w:val="hybridMultilevel"/>
    <w:tmpl w:val="83D4BEA2"/>
    <w:lvl w:ilvl="0" w:tplc="015C69CA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47332F9F"/>
    <w:multiLevelType w:val="singleLevel"/>
    <w:tmpl w:val="488EC81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48CA2E05"/>
    <w:multiLevelType w:val="hybridMultilevel"/>
    <w:tmpl w:val="924838EC"/>
    <w:lvl w:ilvl="0" w:tplc="3F2A93CA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49557622"/>
    <w:multiLevelType w:val="multilevel"/>
    <w:tmpl w:val="B4F4A0E8"/>
    <w:lvl w:ilvl="0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sz w:val="12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507F4DD4"/>
    <w:multiLevelType w:val="multilevel"/>
    <w:tmpl w:val="B4F4A0E8"/>
    <w:lvl w:ilvl="0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sz w:val="12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51D35890"/>
    <w:multiLevelType w:val="singleLevel"/>
    <w:tmpl w:val="6E321478"/>
    <w:lvl w:ilvl="0">
      <w:start w:val="1"/>
      <w:numFmt w:val="upperRoman"/>
      <w:lvlText w:val="%1."/>
      <w:lvlJc w:val="left"/>
      <w:pPr>
        <w:tabs>
          <w:tab w:val="num" w:pos="1080"/>
        </w:tabs>
        <w:ind w:left="72" w:firstLine="288"/>
      </w:pPr>
    </w:lvl>
  </w:abstractNum>
  <w:abstractNum w:abstractNumId="17">
    <w:nsid w:val="5D2C28AD"/>
    <w:multiLevelType w:val="multilevel"/>
    <w:tmpl w:val="778EE4DE"/>
    <w:lvl w:ilvl="0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65E72C11"/>
    <w:multiLevelType w:val="hybridMultilevel"/>
    <w:tmpl w:val="764E186A"/>
    <w:lvl w:ilvl="0" w:tplc="EB2EF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4ABA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06DE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E2F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80F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4CD6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67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9AF1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FC5F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C3293B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0">
    <w:nsid w:val="7DCE0FD6"/>
    <w:multiLevelType w:val="hybridMultilevel"/>
    <w:tmpl w:val="5296D1BE"/>
    <w:lvl w:ilvl="0" w:tplc="EB0CC02C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19"/>
  </w:num>
  <w:num w:numId="8">
    <w:abstractNumId w:val="18"/>
  </w:num>
  <w:num w:numId="9">
    <w:abstractNumId w:val="12"/>
  </w:num>
  <w:num w:numId="10">
    <w:abstractNumId w:val="7"/>
  </w:num>
  <w:num w:numId="11">
    <w:abstractNumId w:val="0"/>
  </w:num>
  <w:num w:numId="12">
    <w:abstractNumId w:val="1"/>
  </w:num>
  <w:num w:numId="13">
    <w:abstractNumId w:val="13"/>
  </w:num>
  <w:num w:numId="14">
    <w:abstractNumId w:val="5"/>
  </w:num>
  <w:num w:numId="15">
    <w:abstractNumId w:val="15"/>
  </w:num>
  <w:num w:numId="16">
    <w:abstractNumId w:val="20"/>
  </w:num>
  <w:num w:numId="17">
    <w:abstractNumId w:val="17"/>
  </w:num>
  <w:num w:numId="18">
    <w:abstractNumId w:val="14"/>
  </w:num>
  <w:num w:numId="19">
    <w:abstractNumId w:val="6"/>
  </w:num>
  <w:num w:numId="20">
    <w:abstractNumId w:val="8"/>
  </w:num>
  <w:num w:numId="21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S">
    <w15:presenceInfo w15:providerId="None" w15:userId="H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drawingGridHorizontalSpacing w:val="57"/>
  <w:drawingGridVerticalSpacing w:val="5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53"/>
    <w:rsid w:val="00011464"/>
    <w:rsid w:val="00031772"/>
    <w:rsid w:val="000344DB"/>
    <w:rsid w:val="000468DE"/>
    <w:rsid w:val="00057AF8"/>
    <w:rsid w:val="00067186"/>
    <w:rsid w:val="00081628"/>
    <w:rsid w:val="000A5721"/>
    <w:rsid w:val="000C297D"/>
    <w:rsid w:val="000D17B3"/>
    <w:rsid w:val="000D5D86"/>
    <w:rsid w:val="000E5973"/>
    <w:rsid w:val="000F0A03"/>
    <w:rsid w:val="00157600"/>
    <w:rsid w:val="00174858"/>
    <w:rsid w:val="001A2039"/>
    <w:rsid w:val="001B64B1"/>
    <w:rsid w:val="001D2A35"/>
    <w:rsid w:val="001F7666"/>
    <w:rsid w:val="00201C8E"/>
    <w:rsid w:val="002224F3"/>
    <w:rsid w:val="002512A7"/>
    <w:rsid w:val="00257D4C"/>
    <w:rsid w:val="00261FC8"/>
    <w:rsid w:val="00274A99"/>
    <w:rsid w:val="003060E0"/>
    <w:rsid w:val="00315409"/>
    <w:rsid w:val="00340B0D"/>
    <w:rsid w:val="00370189"/>
    <w:rsid w:val="003B707B"/>
    <w:rsid w:val="003F22C1"/>
    <w:rsid w:val="003F378A"/>
    <w:rsid w:val="00401BF0"/>
    <w:rsid w:val="00417B34"/>
    <w:rsid w:val="004251D8"/>
    <w:rsid w:val="00426551"/>
    <w:rsid w:val="0046388B"/>
    <w:rsid w:val="00470960"/>
    <w:rsid w:val="004817B4"/>
    <w:rsid w:val="004E0E91"/>
    <w:rsid w:val="004E5981"/>
    <w:rsid w:val="004E66EC"/>
    <w:rsid w:val="004F62C5"/>
    <w:rsid w:val="00512BBD"/>
    <w:rsid w:val="00535B1E"/>
    <w:rsid w:val="00555F1B"/>
    <w:rsid w:val="00565E98"/>
    <w:rsid w:val="00570A79"/>
    <w:rsid w:val="0057578D"/>
    <w:rsid w:val="005B44B6"/>
    <w:rsid w:val="005D4771"/>
    <w:rsid w:val="00610444"/>
    <w:rsid w:val="0061641E"/>
    <w:rsid w:val="00616C89"/>
    <w:rsid w:val="00631870"/>
    <w:rsid w:val="00635E24"/>
    <w:rsid w:val="00642873"/>
    <w:rsid w:val="006600B1"/>
    <w:rsid w:val="006A05A4"/>
    <w:rsid w:val="006A05C5"/>
    <w:rsid w:val="006B7053"/>
    <w:rsid w:val="006E063D"/>
    <w:rsid w:val="006E64EA"/>
    <w:rsid w:val="006F06C8"/>
    <w:rsid w:val="0073403F"/>
    <w:rsid w:val="00734A01"/>
    <w:rsid w:val="007455E3"/>
    <w:rsid w:val="007519D9"/>
    <w:rsid w:val="0077249B"/>
    <w:rsid w:val="007873F4"/>
    <w:rsid w:val="007A0241"/>
    <w:rsid w:val="007A6832"/>
    <w:rsid w:val="007C1C79"/>
    <w:rsid w:val="007E55F1"/>
    <w:rsid w:val="007F75C3"/>
    <w:rsid w:val="00801704"/>
    <w:rsid w:val="00806195"/>
    <w:rsid w:val="0083408A"/>
    <w:rsid w:val="00851BDF"/>
    <w:rsid w:val="0086083A"/>
    <w:rsid w:val="00864234"/>
    <w:rsid w:val="008666D3"/>
    <w:rsid w:val="0088015D"/>
    <w:rsid w:val="008A4FF2"/>
    <w:rsid w:val="008C3B67"/>
    <w:rsid w:val="008E5BDB"/>
    <w:rsid w:val="008F7999"/>
    <w:rsid w:val="009052F2"/>
    <w:rsid w:val="00933BE1"/>
    <w:rsid w:val="00963CC2"/>
    <w:rsid w:val="009646B3"/>
    <w:rsid w:val="009B118B"/>
    <w:rsid w:val="009C4488"/>
    <w:rsid w:val="009D25C5"/>
    <w:rsid w:val="009D57FA"/>
    <w:rsid w:val="00A2419E"/>
    <w:rsid w:val="00A46CD1"/>
    <w:rsid w:val="00A50EA9"/>
    <w:rsid w:val="00A523A0"/>
    <w:rsid w:val="00A903C9"/>
    <w:rsid w:val="00A94A3C"/>
    <w:rsid w:val="00A974F0"/>
    <w:rsid w:val="00A97E48"/>
    <w:rsid w:val="00AA2F9A"/>
    <w:rsid w:val="00B036DC"/>
    <w:rsid w:val="00B05CCF"/>
    <w:rsid w:val="00B06D18"/>
    <w:rsid w:val="00B33D42"/>
    <w:rsid w:val="00B47B4E"/>
    <w:rsid w:val="00B7517C"/>
    <w:rsid w:val="00B83814"/>
    <w:rsid w:val="00BA35AA"/>
    <w:rsid w:val="00BB7B5E"/>
    <w:rsid w:val="00BC67C3"/>
    <w:rsid w:val="00BC7EB3"/>
    <w:rsid w:val="00BD03A2"/>
    <w:rsid w:val="00BF0F56"/>
    <w:rsid w:val="00BF2078"/>
    <w:rsid w:val="00C06E68"/>
    <w:rsid w:val="00C12469"/>
    <w:rsid w:val="00C475F0"/>
    <w:rsid w:val="00C877B6"/>
    <w:rsid w:val="00CA1A87"/>
    <w:rsid w:val="00CD36A7"/>
    <w:rsid w:val="00CD7B92"/>
    <w:rsid w:val="00CE044E"/>
    <w:rsid w:val="00CE2898"/>
    <w:rsid w:val="00CF5C63"/>
    <w:rsid w:val="00D130A9"/>
    <w:rsid w:val="00D15793"/>
    <w:rsid w:val="00D16104"/>
    <w:rsid w:val="00D240F4"/>
    <w:rsid w:val="00D2532A"/>
    <w:rsid w:val="00D40678"/>
    <w:rsid w:val="00D512B5"/>
    <w:rsid w:val="00D52161"/>
    <w:rsid w:val="00D576D9"/>
    <w:rsid w:val="00D6274E"/>
    <w:rsid w:val="00D8260E"/>
    <w:rsid w:val="00D90918"/>
    <w:rsid w:val="00D94CFB"/>
    <w:rsid w:val="00DC2F88"/>
    <w:rsid w:val="00DD2FD5"/>
    <w:rsid w:val="00DD3C0B"/>
    <w:rsid w:val="00DD4BDA"/>
    <w:rsid w:val="00E2045A"/>
    <w:rsid w:val="00E542EB"/>
    <w:rsid w:val="00E71BFE"/>
    <w:rsid w:val="00E755BE"/>
    <w:rsid w:val="00EB5B7D"/>
    <w:rsid w:val="00EC2FFF"/>
    <w:rsid w:val="00F01C50"/>
    <w:rsid w:val="00F15497"/>
    <w:rsid w:val="00F314C9"/>
    <w:rsid w:val="00F5533A"/>
    <w:rsid w:val="00F626CB"/>
    <w:rsid w:val="00F95586"/>
    <w:rsid w:val="00FC1E5D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E726F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en-GB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napToGrid w:val="0"/>
      <w:sz w:val="29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i/>
      <w:snapToGrid w:val="0"/>
    </w:rPr>
  </w:style>
  <w:style w:type="paragraph" w:styleId="3">
    <w:name w:val="heading 3"/>
    <w:basedOn w:val="a"/>
    <w:next w:val="a"/>
    <w:qFormat/>
    <w:pPr>
      <w:keepNext/>
      <w:spacing w:line="180" w:lineRule="exact"/>
      <w:jc w:val="both"/>
      <w:outlineLvl w:val="2"/>
    </w:pPr>
    <w:rPr>
      <w:i/>
      <w:snapToGrid w:val="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b/>
      <w:snapToGrid w:val="0"/>
      <w:sz w:val="18"/>
    </w:rPr>
  </w:style>
  <w:style w:type="paragraph" w:styleId="a4">
    <w:name w:val="Body Text Indent"/>
    <w:basedOn w:val="a"/>
    <w:pPr>
      <w:ind w:firstLine="288"/>
      <w:jc w:val="both"/>
    </w:pPr>
    <w:rPr>
      <w:snapToGrid w:val="0"/>
    </w:rPr>
  </w:style>
  <w:style w:type="paragraph" w:styleId="20">
    <w:name w:val="Body Text Indent 2"/>
    <w:basedOn w:val="a"/>
    <w:pPr>
      <w:ind w:firstLine="180"/>
      <w:jc w:val="both"/>
    </w:pPr>
    <w:rPr>
      <w:snapToGrid w:val="0"/>
    </w:rPr>
  </w:style>
  <w:style w:type="paragraph" w:styleId="a5">
    <w:name w:val="header"/>
    <w:basedOn w:val="a"/>
    <w:pPr>
      <w:tabs>
        <w:tab w:val="center" w:pos="4419"/>
        <w:tab w:val="right" w:pos="8838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419"/>
        <w:tab w:val="right" w:pos="8838"/>
      </w:tabs>
    </w:pPr>
  </w:style>
  <w:style w:type="paragraph" w:styleId="30">
    <w:name w:val="Body Text Indent 3"/>
    <w:basedOn w:val="a"/>
    <w:pPr>
      <w:tabs>
        <w:tab w:val="left" w:pos="284"/>
        <w:tab w:val="left" w:pos="426"/>
      </w:tabs>
      <w:ind w:firstLine="340"/>
      <w:jc w:val="both"/>
    </w:pPr>
    <w:rPr>
      <w:snapToGrid w:val="0"/>
    </w:rPr>
  </w:style>
  <w:style w:type="paragraph" w:styleId="21">
    <w:name w:val="Body Text 2"/>
    <w:basedOn w:val="a"/>
    <w:pPr>
      <w:tabs>
        <w:tab w:val="left" w:pos="340"/>
      </w:tabs>
      <w:jc w:val="both"/>
    </w:pPr>
    <w:rPr>
      <w:snapToGrid w:val="0"/>
    </w:rPr>
  </w:style>
  <w:style w:type="character" w:styleId="a8">
    <w:name w:val="Hyperlink"/>
    <w:rPr>
      <w:color w:val="0000FF"/>
      <w:u w:val="single"/>
    </w:rPr>
  </w:style>
  <w:style w:type="paragraph" w:customStyle="1" w:styleId="References">
    <w:name w:val="References"/>
    <w:basedOn w:val="a"/>
    <w:pPr>
      <w:numPr>
        <w:numId w:val="6"/>
      </w:numPr>
      <w:autoSpaceDE w:val="0"/>
      <w:autoSpaceDN w:val="0"/>
      <w:jc w:val="both"/>
    </w:pPr>
    <w:rPr>
      <w:sz w:val="16"/>
    </w:rPr>
  </w:style>
  <w:style w:type="paragraph" w:customStyle="1" w:styleId="Text">
    <w:name w:val="Text"/>
    <w:basedOn w:val="a"/>
    <w:pPr>
      <w:widowControl w:val="0"/>
      <w:autoSpaceDE w:val="0"/>
      <w:autoSpaceDN w:val="0"/>
      <w:spacing w:line="252" w:lineRule="auto"/>
      <w:ind w:firstLine="202"/>
      <w:jc w:val="both"/>
    </w:pPr>
  </w:style>
  <w:style w:type="table" w:styleId="a9">
    <w:name w:val="Table Grid"/>
    <w:basedOn w:val="a1"/>
    <w:uiPriority w:val="59"/>
    <w:rsid w:val="000344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2419E"/>
    <w:rPr>
      <w:rFonts w:ascii="Heiti SC Light" w:eastAsia="Heiti SC Light"/>
      <w:sz w:val="18"/>
      <w:szCs w:val="18"/>
    </w:rPr>
  </w:style>
  <w:style w:type="character" w:customStyle="1" w:styleId="ab">
    <w:name w:val="批注框文本字符"/>
    <w:basedOn w:val="a0"/>
    <w:link w:val="aa"/>
    <w:uiPriority w:val="99"/>
    <w:semiHidden/>
    <w:rsid w:val="00A2419E"/>
    <w:rPr>
      <w:rFonts w:ascii="Heiti SC Light" w:eastAsia="Heiti SC Light"/>
      <w:sz w:val="18"/>
      <w:szCs w:val="18"/>
      <w:lang w:eastAsia="en-GB"/>
    </w:rPr>
  </w:style>
  <w:style w:type="paragraph" w:styleId="ac">
    <w:name w:val="List Paragraph"/>
    <w:basedOn w:val="a"/>
    <w:uiPriority w:val="72"/>
    <w:rsid w:val="00801704"/>
    <w:pPr>
      <w:ind w:firstLineChars="200" w:firstLine="420"/>
    </w:pPr>
  </w:style>
  <w:style w:type="character" w:styleId="ad">
    <w:name w:val="annotation reference"/>
    <w:basedOn w:val="a0"/>
    <w:uiPriority w:val="99"/>
    <w:semiHidden/>
    <w:unhideWhenUsed/>
    <w:rsid w:val="0077249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7249B"/>
  </w:style>
  <w:style w:type="character" w:customStyle="1" w:styleId="af">
    <w:name w:val="注释文本字符"/>
    <w:basedOn w:val="a0"/>
    <w:link w:val="ae"/>
    <w:uiPriority w:val="99"/>
    <w:semiHidden/>
    <w:rsid w:val="0077249B"/>
    <w:rPr>
      <w:lang w:eastAsia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7249B"/>
    <w:rPr>
      <w:b/>
      <w:bCs/>
    </w:rPr>
  </w:style>
  <w:style w:type="character" w:customStyle="1" w:styleId="af1">
    <w:name w:val="批注主题字符"/>
    <w:basedOn w:val="af"/>
    <w:link w:val="af0"/>
    <w:uiPriority w:val="99"/>
    <w:semiHidden/>
    <w:rsid w:val="0077249B"/>
    <w:rPr>
      <w:b/>
      <w:bCs/>
      <w:lang w:eastAsia="en-GB"/>
    </w:rPr>
  </w:style>
  <w:style w:type="character" w:styleId="af2">
    <w:name w:val="Placeholder Text"/>
    <w:basedOn w:val="a0"/>
    <w:uiPriority w:val="67"/>
    <w:rsid w:val="0086423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en-GB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napToGrid w:val="0"/>
      <w:sz w:val="29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i/>
      <w:snapToGrid w:val="0"/>
    </w:rPr>
  </w:style>
  <w:style w:type="paragraph" w:styleId="3">
    <w:name w:val="heading 3"/>
    <w:basedOn w:val="a"/>
    <w:next w:val="a"/>
    <w:qFormat/>
    <w:pPr>
      <w:keepNext/>
      <w:spacing w:line="180" w:lineRule="exact"/>
      <w:jc w:val="both"/>
      <w:outlineLvl w:val="2"/>
    </w:pPr>
    <w:rPr>
      <w:i/>
      <w:snapToGrid w:val="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b/>
      <w:snapToGrid w:val="0"/>
      <w:sz w:val="18"/>
    </w:rPr>
  </w:style>
  <w:style w:type="paragraph" w:styleId="a4">
    <w:name w:val="Body Text Indent"/>
    <w:basedOn w:val="a"/>
    <w:pPr>
      <w:ind w:firstLine="288"/>
      <w:jc w:val="both"/>
    </w:pPr>
    <w:rPr>
      <w:snapToGrid w:val="0"/>
    </w:rPr>
  </w:style>
  <w:style w:type="paragraph" w:styleId="20">
    <w:name w:val="Body Text Indent 2"/>
    <w:basedOn w:val="a"/>
    <w:pPr>
      <w:ind w:firstLine="180"/>
      <w:jc w:val="both"/>
    </w:pPr>
    <w:rPr>
      <w:snapToGrid w:val="0"/>
    </w:rPr>
  </w:style>
  <w:style w:type="paragraph" w:styleId="a5">
    <w:name w:val="header"/>
    <w:basedOn w:val="a"/>
    <w:pPr>
      <w:tabs>
        <w:tab w:val="center" w:pos="4419"/>
        <w:tab w:val="right" w:pos="8838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419"/>
        <w:tab w:val="right" w:pos="8838"/>
      </w:tabs>
    </w:pPr>
  </w:style>
  <w:style w:type="paragraph" w:styleId="30">
    <w:name w:val="Body Text Indent 3"/>
    <w:basedOn w:val="a"/>
    <w:pPr>
      <w:tabs>
        <w:tab w:val="left" w:pos="284"/>
        <w:tab w:val="left" w:pos="426"/>
      </w:tabs>
      <w:ind w:firstLine="340"/>
      <w:jc w:val="both"/>
    </w:pPr>
    <w:rPr>
      <w:snapToGrid w:val="0"/>
    </w:rPr>
  </w:style>
  <w:style w:type="paragraph" w:styleId="21">
    <w:name w:val="Body Text 2"/>
    <w:basedOn w:val="a"/>
    <w:pPr>
      <w:tabs>
        <w:tab w:val="left" w:pos="340"/>
      </w:tabs>
      <w:jc w:val="both"/>
    </w:pPr>
    <w:rPr>
      <w:snapToGrid w:val="0"/>
    </w:rPr>
  </w:style>
  <w:style w:type="character" w:styleId="a8">
    <w:name w:val="Hyperlink"/>
    <w:rPr>
      <w:color w:val="0000FF"/>
      <w:u w:val="single"/>
    </w:rPr>
  </w:style>
  <w:style w:type="paragraph" w:customStyle="1" w:styleId="References">
    <w:name w:val="References"/>
    <w:basedOn w:val="a"/>
    <w:pPr>
      <w:numPr>
        <w:numId w:val="6"/>
      </w:numPr>
      <w:autoSpaceDE w:val="0"/>
      <w:autoSpaceDN w:val="0"/>
      <w:jc w:val="both"/>
    </w:pPr>
    <w:rPr>
      <w:sz w:val="16"/>
    </w:rPr>
  </w:style>
  <w:style w:type="paragraph" w:customStyle="1" w:styleId="Text">
    <w:name w:val="Text"/>
    <w:basedOn w:val="a"/>
    <w:pPr>
      <w:widowControl w:val="0"/>
      <w:autoSpaceDE w:val="0"/>
      <w:autoSpaceDN w:val="0"/>
      <w:spacing w:line="252" w:lineRule="auto"/>
      <w:ind w:firstLine="202"/>
      <w:jc w:val="both"/>
    </w:pPr>
  </w:style>
  <w:style w:type="table" w:styleId="a9">
    <w:name w:val="Table Grid"/>
    <w:basedOn w:val="a1"/>
    <w:uiPriority w:val="59"/>
    <w:rsid w:val="000344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2419E"/>
    <w:rPr>
      <w:rFonts w:ascii="Heiti SC Light" w:eastAsia="Heiti SC Light"/>
      <w:sz w:val="18"/>
      <w:szCs w:val="18"/>
    </w:rPr>
  </w:style>
  <w:style w:type="character" w:customStyle="1" w:styleId="ab">
    <w:name w:val="批注框文本字符"/>
    <w:basedOn w:val="a0"/>
    <w:link w:val="aa"/>
    <w:uiPriority w:val="99"/>
    <w:semiHidden/>
    <w:rsid w:val="00A2419E"/>
    <w:rPr>
      <w:rFonts w:ascii="Heiti SC Light" w:eastAsia="Heiti SC Light"/>
      <w:sz w:val="18"/>
      <w:szCs w:val="18"/>
      <w:lang w:eastAsia="en-GB"/>
    </w:rPr>
  </w:style>
  <w:style w:type="paragraph" w:styleId="ac">
    <w:name w:val="List Paragraph"/>
    <w:basedOn w:val="a"/>
    <w:uiPriority w:val="72"/>
    <w:rsid w:val="00801704"/>
    <w:pPr>
      <w:ind w:firstLineChars="200" w:firstLine="420"/>
    </w:pPr>
  </w:style>
  <w:style w:type="character" w:styleId="ad">
    <w:name w:val="annotation reference"/>
    <w:basedOn w:val="a0"/>
    <w:uiPriority w:val="99"/>
    <w:semiHidden/>
    <w:unhideWhenUsed/>
    <w:rsid w:val="0077249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7249B"/>
  </w:style>
  <w:style w:type="character" w:customStyle="1" w:styleId="af">
    <w:name w:val="注释文本字符"/>
    <w:basedOn w:val="a0"/>
    <w:link w:val="ae"/>
    <w:uiPriority w:val="99"/>
    <w:semiHidden/>
    <w:rsid w:val="0077249B"/>
    <w:rPr>
      <w:lang w:eastAsia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7249B"/>
    <w:rPr>
      <w:b/>
      <w:bCs/>
    </w:rPr>
  </w:style>
  <w:style w:type="character" w:customStyle="1" w:styleId="af1">
    <w:name w:val="批注主题字符"/>
    <w:basedOn w:val="af"/>
    <w:link w:val="af0"/>
    <w:uiPriority w:val="99"/>
    <w:semiHidden/>
    <w:rsid w:val="0077249B"/>
    <w:rPr>
      <w:b/>
      <w:bCs/>
      <w:lang w:eastAsia="en-GB"/>
    </w:rPr>
  </w:style>
  <w:style w:type="character" w:styleId="af2">
    <w:name w:val="Placeholder Text"/>
    <w:basedOn w:val="a0"/>
    <w:uiPriority w:val="67"/>
    <w:rsid w:val="008642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1S.Wang2@lboro.ac.uk" TargetMode="External"/><Relationship Id="rId12" Type="http://schemas.openxmlformats.org/officeDocument/2006/relationships/hyperlink" Target="mailto:2H.Suhaimi@lboro.ac.uk" TargetMode="External"/><Relationship Id="rId13" Type="http://schemas.openxmlformats.org/officeDocument/2006/relationships/image" Target="media/image1.jpeg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9" Type="http://schemas.microsoft.com/office/2011/relationships/commentsExtended" Target="commentsExtended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1S.Wang2@lboro.ac.uk" TargetMode="External"/><Relationship Id="rId10" Type="http://schemas.openxmlformats.org/officeDocument/2006/relationships/hyperlink" Target="mailto:2H.Suhaimi@lboro.ac.u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Email%20Attachments\APS%202007%20Template%20v11.dot" TargetMode="Externa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3F0CA2-B29D-9143-B3A7-B3ED5F7C1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\Email Attachments\APS 2007 Template v11.dot</Template>
  <TotalTime>6</TotalTime>
  <Pages>1</Pages>
  <Words>741</Words>
  <Characters>4225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Abstract-PapersTemplate for APS Inhalation Proceedings</vt:lpstr>
    </vt:vector>
  </TitlesOfParts>
  <Company>Drexel University</Company>
  <LinksUpToDate>false</LinksUpToDate>
  <CharactersWithSpaces>4957</CharactersWithSpaces>
  <SharedDoc>false</SharedDoc>
  <HLinks>
    <vt:vector size="12" baseType="variant">
      <vt:variant>
        <vt:i4>6684756</vt:i4>
      </vt:variant>
      <vt:variant>
        <vt:i4>3</vt:i4>
      </vt:variant>
      <vt:variant>
        <vt:i4>0</vt:i4>
      </vt:variant>
      <vt:variant>
        <vt:i4>5</vt:i4>
      </vt:variant>
      <vt:variant>
        <vt:lpwstr>mailto:info@apsgb.org</vt:lpwstr>
      </vt:variant>
      <vt:variant>
        <vt:lpwstr/>
      </vt:variant>
      <vt:variant>
        <vt:i4>4980761</vt:i4>
      </vt:variant>
      <vt:variant>
        <vt:i4>0</vt:i4>
      </vt:variant>
      <vt:variant>
        <vt:i4>0</vt:i4>
      </vt:variant>
      <vt:variant>
        <vt:i4>5</vt:i4>
      </vt:variant>
      <vt:variant>
        <vt:lpwstr>https://www.ukpharmsci.org/abstracts/submissions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Abstract-PapersTemplate for APS Inhalation Proceedings</dc:title>
  <dc:creator>Bob</dc:creator>
  <cp:lastModifiedBy>帅 王</cp:lastModifiedBy>
  <cp:revision>3</cp:revision>
  <cp:lastPrinted>2002-12-12T12:50:00Z</cp:lastPrinted>
  <dcterms:created xsi:type="dcterms:W3CDTF">2015-05-02T18:57:00Z</dcterms:created>
  <dcterms:modified xsi:type="dcterms:W3CDTF">2015-06-15T10:55:00Z</dcterms:modified>
</cp:coreProperties>
</file>